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CB60F" w14:textId="77777777" w:rsidR="00160F1B" w:rsidRPr="00A52B25" w:rsidRDefault="00160F1B" w:rsidP="00160F1B">
      <w:pPr>
        <w:rPr>
          <w:rStyle w:val="st"/>
          <w:rFonts w:ascii="Arial" w:hAnsi="Arial" w:cs="Arial"/>
          <w:b/>
          <w:sz w:val="20"/>
          <w:szCs w:val="20"/>
        </w:rPr>
      </w:pPr>
      <w:r w:rsidRPr="00A52B25">
        <w:rPr>
          <w:rStyle w:val="st"/>
          <w:rFonts w:ascii="Arial" w:hAnsi="Arial" w:cs="Arial"/>
          <w:b/>
          <w:sz w:val="20"/>
          <w:szCs w:val="20"/>
        </w:rPr>
        <w:t>Městská část Praha 18</w:t>
      </w:r>
    </w:p>
    <w:p w14:paraId="6B211E09" w14:textId="77777777" w:rsidR="00EF74FE" w:rsidRPr="00A52B25" w:rsidRDefault="00EF74FE" w:rsidP="00160F1B">
      <w:pPr>
        <w:rPr>
          <w:rStyle w:val="st"/>
          <w:rFonts w:ascii="Arial" w:hAnsi="Arial" w:cs="Arial"/>
          <w:sz w:val="20"/>
          <w:szCs w:val="20"/>
        </w:rPr>
      </w:pPr>
      <w:r w:rsidRPr="00A52B25">
        <w:rPr>
          <w:rStyle w:val="st"/>
          <w:rFonts w:ascii="Arial" w:hAnsi="Arial" w:cs="Arial"/>
          <w:sz w:val="20"/>
          <w:szCs w:val="20"/>
        </w:rPr>
        <w:t xml:space="preserve">IČ: </w:t>
      </w:r>
      <w:r w:rsidR="00160F1B" w:rsidRPr="00A52B25">
        <w:rPr>
          <w:rStyle w:val="st"/>
          <w:rFonts w:ascii="Arial" w:hAnsi="Arial" w:cs="Arial"/>
          <w:sz w:val="20"/>
          <w:szCs w:val="20"/>
        </w:rPr>
        <w:t>00231321</w:t>
      </w:r>
    </w:p>
    <w:p w14:paraId="708A2F23" w14:textId="77777777" w:rsidR="00EF74FE" w:rsidRPr="00A52B25" w:rsidRDefault="00EF74FE" w:rsidP="00160F1B">
      <w:pPr>
        <w:rPr>
          <w:rStyle w:val="st"/>
          <w:rFonts w:ascii="Arial" w:hAnsi="Arial" w:cs="Arial"/>
          <w:sz w:val="20"/>
          <w:szCs w:val="20"/>
        </w:rPr>
      </w:pPr>
      <w:r w:rsidRPr="00A52B25">
        <w:rPr>
          <w:rStyle w:val="st"/>
          <w:rFonts w:ascii="Arial" w:hAnsi="Arial" w:cs="Arial"/>
          <w:sz w:val="20"/>
          <w:szCs w:val="20"/>
        </w:rPr>
        <w:t xml:space="preserve">se sídlem </w:t>
      </w:r>
      <w:r w:rsidR="00160F1B" w:rsidRPr="00A52B25">
        <w:rPr>
          <w:rStyle w:val="st"/>
          <w:rFonts w:ascii="Arial" w:hAnsi="Arial" w:cs="Arial"/>
          <w:sz w:val="20"/>
          <w:szCs w:val="20"/>
        </w:rPr>
        <w:t>Praha 18, Letňany, Bechyňská 639</w:t>
      </w:r>
    </w:p>
    <w:p w14:paraId="003F32E7" w14:textId="77777777" w:rsidR="00EF74FE" w:rsidRPr="00A52B25" w:rsidRDefault="00EF74FE" w:rsidP="00EF74FE">
      <w:pPr>
        <w:pStyle w:val="Bezmezer"/>
        <w:rPr>
          <w:rStyle w:val="st"/>
          <w:rFonts w:ascii="Arial" w:hAnsi="Arial" w:cs="Arial"/>
          <w:sz w:val="20"/>
          <w:szCs w:val="20"/>
        </w:rPr>
      </w:pPr>
      <w:r w:rsidRPr="00A52B25">
        <w:rPr>
          <w:rStyle w:val="st"/>
          <w:rFonts w:ascii="Arial" w:hAnsi="Arial" w:cs="Arial"/>
          <w:sz w:val="20"/>
          <w:szCs w:val="20"/>
        </w:rPr>
        <w:t>zastoupen</w:t>
      </w:r>
      <w:r w:rsidR="004755F7" w:rsidRPr="00A52B25">
        <w:rPr>
          <w:rStyle w:val="st"/>
          <w:rFonts w:ascii="Arial" w:hAnsi="Arial" w:cs="Arial"/>
          <w:sz w:val="20"/>
          <w:szCs w:val="20"/>
        </w:rPr>
        <w:t>á</w:t>
      </w:r>
      <w:r w:rsidRPr="00A52B25">
        <w:rPr>
          <w:rStyle w:val="st"/>
          <w:rFonts w:ascii="Arial" w:hAnsi="Arial" w:cs="Arial"/>
          <w:sz w:val="20"/>
          <w:szCs w:val="20"/>
        </w:rPr>
        <w:t xml:space="preserve"> </w:t>
      </w:r>
      <w:r w:rsidRPr="00A52B25">
        <w:rPr>
          <w:rStyle w:val="st"/>
          <w:rFonts w:ascii="Arial" w:hAnsi="Arial" w:cs="Arial"/>
          <w:sz w:val="20"/>
          <w:szCs w:val="20"/>
          <w:highlight w:val="yellow"/>
        </w:rPr>
        <w:t>[*]</w:t>
      </w:r>
    </w:p>
    <w:p w14:paraId="13906BA9" w14:textId="77777777" w:rsidR="00EF74FE" w:rsidRPr="00A52B25" w:rsidRDefault="00EF74FE" w:rsidP="00EF74FE">
      <w:pPr>
        <w:pStyle w:val="Bezmezer"/>
        <w:rPr>
          <w:rStyle w:val="st"/>
          <w:rFonts w:ascii="Arial" w:hAnsi="Arial" w:cs="Arial"/>
          <w:sz w:val="20"/>
          <w:szCs w:val="20"/>
        </w:rPr>
      </w:pPr>
      <w:r w:rsidRPr="00A52B25">
        <w:rPr>
          <w:rStyle w:val="st"/>
          <w:rFonts w:ascii="Arial" w:hAnsi="Arial" w:cs="Arial"/>
          <w:sz w:val="20"/>
          <w:szCs w:val="20"/>
        </w:rPr>
        <w:t>(dále jen „</w:t>
      </w:r>
      <w:r w:rsidRPr="00A52B25">
        <w:rPr>
          <w:rStyle w:val="st"/>
          <w:rFonts w:ascii="Arial" w:hAnsi="Arial" w:cs="Arial"/>
          <w:b/>
          <w:sz w:val="20"/>
          <w:szCs w:val="20"/>
        </w:rPr>
        <w:t xml:space="preserve">MČ Praha </w:t>
      </w:r>
      <w:r w:rsidR="00CF7186" w:rsidRPr="00A52B25">
        <w:rPr>
          <w:rStyle w:val="st"/>
          <w:rFonts w:ascii="Arial" w:hAnsi="Arial" w:cs="Arial"/>
          <w:b/>
          <w:sz w:val="20"/>
          <w:szCs w:val="20"/>
        </w:rPr>
        <w:t>18</w:t>
      </w:r>
      <w:r w:rsidRPr="00A52B25">
        <w:rPr>
          <w:rStyle w:val="st"/>
          <w:rFonts w:ascii="Arial" w:hAnsi="Arial" w:cs="Arial"/>
          <w:sz w:val="20"/>
          <w:szCs w:val="20"/>
        </w:rPr>
        <w:t>“)</w:t>
      </w:r>
    </w:p>
    <w:p w14:paraId="267EFE86" w14:textId="77777777" w:rsidR="00EF74FE" w:rsidRPr="00A52B25" w:rsidRDefault="00EF74FE" w:rsidP="00EF74FE">
      <w:pPr>
        <w:pStyle w:val="Bezmezer"/>
        <w:rPr>
          <w:rStyle w:val="st"/>
          <w:rFonts w:ascii="Arial" w:hAnsi="Arial" w:cs="Arial"/>
          <w:sz w:val="20"/>
          <w:szCs w:val="20"/>
        </w:rPr>
      </w:pPr>
    </w:p>
    <w:p w14:paraId="70F73180" w14:textId="77777777" w:rsidR="00EF74FE" w:rsidRPr="00A52B25" w:rsidRDefault="00EF74FE" w:rsidP="00EF74FE">
      <w:pPr>
        <w:pStyle w:val="Bezmezer"/>
        <w:rPr>
          <w:rStyle w:val="st"/>
          <w:rFonts w:ascii="Arial" w:hAnsi="Arial" w:cs="Arial"/>
          <w:sz w:val="20"/>
          <w:szCs w:val="20"/>
        </w:rPr>
      </w:pPr>
      <w:r w:rsidRPr="00A52B25">
        <w:rPr>
          <w:rStyle w:val="st"/>
          <w:rFonts w:ascii="Arial" w:hAnsi="Arial" w:cs="Arial"/>
          <w:sz w:val="20"/>
          <w:szCs w:val="20"/>
        </w:rPr>
        <w:t>a</w:t>
      </w:r>
    </w:p>
    <w:p w14:paraId="5632F136" w14:textId="77777777" w:rsidR="00EF74FE" w:rsidRPr="00A52B25" w:rsidRDefault="00EF74FE" w:rsidP="00EF74FE">
      <w:pPr>
        <w:pStyle w:val="Bezmezer"/>
        <w:rPr>
          <w:rStyle w:val="st"/>
          <w:rFonts w:ascii="Arial" w:hAnsi="Arial" w:cs="Arial"/>
          <w:b/>
          <w:sz w:val="20"/>
          <w:szCs w:val="20"/>
        </w:rPr>
      </w:pPr>
    </w:p>
    <w:p w14:paraId="7B5C8C3D" w14:textId="77777777" w:rsidR="00665915" w:rsidRPr="00CF6334" w:rsidRDefault="00CF6334" w:rsidP="00665915">
      <w:pPr>
        <w:rPr>
          <w:rStyle w:val="st"/>
          <w:rFonts w:ascii="Arial" w:hAnsi="Arial" w:cs="Arial"/>
          <w:b/>
          <w:sz w:val="20"/>
          <w:szCs w:val="20"/>
        </w:rPr>
      </w:pPr>
      <w:r w:rsidRPr="00CF6334">
        <w:rPr>
          <w:rStyle w:val="st"/>
          <w:rFonts w:ascii="Arial" w:hAnsi="Arial" w:cs="Arial"/>
          <w:b/>
          <w:bCs/>
          <w:sz w:val="20"/>
          <w:szCs w:val="20"/>
        </w:rPr>
        <w:t xml:space="preserve">Letňany Rozvoj </w:t>
      </w:r>
      <w:r w:rsidR="00665915" w:rsidRPr="00CF6334">
        <w:rPr>
          <w:rStyle w:val="st"/>
          <w:rFonts w:ascii="Arial" w:hAnsi="Arial" w:cs="Arial"/>
          <w:b/>
          <w:bCs/>
          <w:sz w:val="20"/>
          <w:szCs w:val="20"/>
        </w:rPr>
        <w:t>s.r.o.</w:t>
      </w:r>
    </w:p>
    <w:p w14:paraId="287D0862" w14:textId="77777777" w:rsidR="00EF74FE" w:rsidRPr="00CF6334" w:rsidRDefault="00EF74FE" w:rsidP="00665915">
      <w:pPr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 xml:space="preserve">IČ: </w:t>
      </w:r>
      <w:r w:rsidR="00665915" w:rsidRPr="00CF6334">
        <w:rPr>
          <w:rStyle w:val="nowrap"/>
          <w:rFonts w:ascii="Arial" w:hAnsi="Arial" w:cs="Arial"/>
          <w:sz w:val="20"/>
          <w:szCs w:val="20"/>
        </w:rPr>
        <w:t>07658699</w:t>
      </w:r>
    </w:p>
    <w:p w14:paraId="5FB753C4" w14:textId="77777777" w:rsidR="00EF74FE" w:rsidRPr="00CF6334" w:rsidRDefault="00EF74FE" w:rsidP="00EF74FE">
      <w:pPr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 xml:space="preserve">se sídlem </w:t>
      </w:r>
      <w:r w:rsidR="00665915" w:rsidRPr="00CF6334">
        <w:rPr>
          <w:rStyle w:val="nowrap"/>
          <w:rFonts w:ascii="Arial" w:hAnsi="Arial" w:cs="Arial"/>
          <w:sz w:val="20"/>
          <w:szCs w:val="20"/>
        </w:rPr>
        <w:t>Na Florenci 2116/15, Nové Město, 110 00 Praha 1</w:t>
      </w:r>
    </w:p>
    <w:p w14:paraId="171580F0" w14:textId="77777777" w:rsidR="00EF74FE" w:rsidRPr="00CF6334" w:rsidRDefault="00EF74FE" w:rsidP="00665915">
      <w:pPr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>společnost zapsaná v OR vedeném Městským soudem v Praze, sp. zn</w:t>
      </w:r>
      <w:r w:rsidR="00665915" w:rsidRPr="00CF6334">
        <w:rPr>
          <w:rStyle w:val="nowrap"/>
          <w:rFonts w:ascii="Arial" w:hAnsi="Arial" w:cs="Arial"/>
          <w:sz w:val="20"/>
          <w:szCs w:val="20"/>
        </w:rPr>
        <w:t>. C 304922</w:t>
      </w:r>
    </w:p>
    <w:p w14:paraId="2F003EE5" w14:textId="77777777" w:rsidR="00EF74FE" w:rsidRPr="00CF6334" w:rsidRDefault="00EF74FE" w:rsidP="00EF74FE">
      <w:pPr>
        <w:pStyle w:val="Bezmezer"/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>zastoupená</w:t>
      </w:r>
      <w:r w:rsidRPr="00CF6334">
        <w:rPr>
          <w:rStyle w:val="Siln"/>
          <w:rFonts w:ascii="Arial" w:hAnsi="Arial" w:cs="Arial"/>
          <w:sz w:val="20"/>
          <w:szCs w:val="20"/>
        </w:rPr>
        <w:t xml:space="preserve"> </w:t>
      </w:r>
      <w:r w:rsidRPr="00CF6334">
        <w:rPr>
          <w:rStyle w:val="st"/>
          <w:rFonts w:ascii="Arial" w:hAnsi="Arial" w:cs="Arial"/>
          <w:sz w:val="20"/>
          <w:szCs w:val="20"/>
        </w:rPr>
        <w:t>[*]</w:t>
      </w:r>
      <w:r w:rsidRPr="00CF6334">
        <w:rPr>
          <w:rStyle w:val="nowrap"/>
          <w:rFonts w:ascii="Arial" w:hAnsi="Arial" w:cs="Arial"/>
          <w:sz w:val="20"/>
          <w:szCs w:val="20"/>
        </w:rPr>
        <w:t xml:space="preserve"> </w:t>
      </w:r>
    </w:p>
    <w:p w14:paraId="3779AA83" w14:textId="77777777" w:rsidR="00EF74FE" w:rsidRDefault="00EF74FE" w:rsidP="00EF74FE">
      <w:pPr>
        <w:pStyle w:val="Bezmezer"/>
        <w:rPr>
          <w:rStyle w:val="nowrap"/>
          <w:rFonts w:ascii="Arial" w:hAnsi="Arial" w:cs="Arial"/>
          <w:sz w:val="20"/>
          <w:szCs w:val="20"/>
        </w:rPr>
      </w:pPr>
      <w:r w:rsidRPr="00A52B25">
        <w:rPr>
          <w:rStyle w:val="nowrap"/>
          <w:rFonts w:ascii="Arial" w:hAnsi="Arial" w:cs="Arial"/>
          <w:sz w:val="20"/>
          <w:szCs w:val="20"/>
        </w:rPr>
        <w:t>(dále jen „</w:t>
      </w:r>
      <w:r w:rsidR="007440B8">
        <w:rPr>
          <w:rStyle w:val="nowrap"/>
          <w:rFonts w:ascii="Arial" w:hAnsi="Arial" w:cs="Arial"/>
          <w:b/>
          <w:sz w:val="20"/>
          <w:szCs w:val="20"/>
        </w:rPr>
        <w:t>Společnost</w:t>
      </w:r>
      <w:r w:rsidRPr="00A52B25">
        <w:rPr>
          <w:rStyle w:val="nowrap"/>
          <w:rFonts w:ascii="Arial" w:hAnsi="Arial" w:cs="Arial"/>
          <w:sz w:val="20"/>
          <w:szCs w:val="20"/>
        </w:rPr>
        <w:t>“)</w:t>
      </w:r>
    </w:p>
    <w:p w14:paraId="518F3CD4" w14:textId="77777777" w:rsidR="003447CF" w:rsidRDefault="003447CF" w:rsidP="00EF74FE">
      <w:pPr>
        <w:pStyle w:val="Bezmezer"/>
        <w:rPr>
          <w:rStyle w:val="nowrap"/>
          <w:rFonts w:ascii="Arial" w:hAnsi="Arial" w:cs="Arial"/>
          <w:sz w:val="20"/>
          <w:szCs w:val="20"/>
        </w:rPr>
      </w:pPr>
    </w:p>
    <w:p w14:paraId="7F1D77AA" w14:textId="77777777" w:rsidR="003447CF" w:rsidRDefault="003447CF" w:rsidP="00EF74FE">
      <w:pPr>
        <w:pStyle w:val="Bezmezer"/>
        <w:rPr>
          <w:rStyle w:val="nowrap"/>
          <w:rFonts w:ascii="Arial" w:hAnsi="Arial" w:cs="Arial"/>
          <w:sz w:val="20"/>
          <w:szCs w:val="20"/>
        </w:rPr>
      </w:pPr>
    </w:p>
    <w:p w14:paraId="57B8DC6C" w14:textId="6B70181D" w:rsidR="00EF74FE" w:rsidRDefault="00EF74FE" w:rsidP="00EF74FE">
      <w:pPr>
        <w:pStyle w:val="Bezmezer"/>
        <w:rPr>
          <w:rStyle w:val="nowrap"/>
          <w:rFonts w:ascii="Arial" w:hAnsi="Arial" w:cs="Arial"/>
          <w:sz w:val="20"/>
          <w:szCs w:val="20"/>
        </w:rPr>
      </w:pPr>
    </w:p>
    <w:p w14:paraId="26C8C910" w14:textId="77777777" w:rsidR="00A24CA9" w:rsidRDefault="00A24CA9" w:rsidP="00EF74FE">
      <w:pPr>
        <w:pStyle w:val="Bezmezer"/>
        <w:rPr>
          <w:rStyle w:val="st"/>
          <w:rFonts w:ascii="Arial" w:hAnsi="Arial" w:cs="Arial"/>
          <w:sz w:val="20"/>
          <w:szCs w:val="20"/>
        </w:rPr>
      </w:pPr>
    </w:p>
    <w:p w14:paraId="69ECEE7A" w14:textId="77777777" w:rsidR="003447CF" w:rsidRDefault="003447CF" w:rsidP="00EF74FE">
      <w:pPr>
        <w:pStyle w:val="Bezmezer"/>
        <w:rPr>
          <w:rStyle w:val="st"/>
          <w:rFonts w:ascii="Arial" w:hAnsi="Arial" w:cs="Arial"/>
          <w:sz w:val="20"/>
          <w:szCs w:val="20"/>
        </w:rPr>
      </w:pPr>
    </w:p>
    <w:p w14:paraId="4185B6F5" w14:textId="77777777" w:rsidR="003447CF" w:rsidRPr="00A52B25" w:rsidRDefault="003447CF" w:rsidP="00EF74FE">
      <w:pPr>
        <w:pStyle w:val="Bezmezer"/>
        <w:rPr>
          <w:rStyle w:val="st"/>
          <w:rFonts w:ascii="Arial" w:hAnsi="Arial" w:cs="Arial"/>
          <w:sz w:val="20"/>
          <w:szCs w:val="20"/>
        </w:rPr>
      </w:pPr>
    </w:p>
    <w:p w14:paraId="41C8996A" w14:textId="77777777" w:rsidR="00EF74FE" w:rsidRDefault="00EF74FE" w:rsidP="00EF74FE">
      <w:pPr>
        <w:pStyle w:val="Bezmezer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uzavírají tuto </w:t>
      </w:r>
    </w:p>
    <w:p w14:paraId="47B24B21" w14:textId="77777777" w:rsidR="006C4235" w:rsidRPr="00A52B25" w:rsidRDefault="006C4235" w:rsidP="00EF74FE">
      <w:pPr>
        <w:pStyle w:val="Bezmezer"/>
        <w:rPr>
          <w:rFonts w:ascii="Arial" w:hAnsi="Arial" w:cs="Arial"/>
          <w:sz w:val="20"/>
          <w:szCs w:val="20"/>
        </w:rPr>
      </w:pPr>
    </w:p>
    <w:p w14:paraId="1DF8FFBE" w14:textId="77777777" w:rsidR="00EF74FE" w:rsidRPr="00A52B25" w:rsidRDefault="00EF74FE" w:rsidP="00EF74FE">
      <w:pPr>
        <w:pStyle w:val="Bezmezer"/>
        <w:rPr>
          <w:rFonts w:ascii="Arial" w:hAnsi="Arial" w:cs="Arial"/>
          <w:sz w:val="20"/>
          <w:szCs w:val="20"/>
        </w:rPr>
      </w:pPr>
    </w:p>
    <w:p w14:paraId="7477CBD3" w14:textId="24898F2D" w:rsidR="00EF74FE" w:rsidRPr="0052631C" w:rsidRDefault="00EF74FE" w:rsidP="00157749">
      <w:pPr>
        <w:pStyle w:val="Bezmez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708"/>
        <w:jc w:val="center"/>
        <w:rPr>
          <w:rFonts w:ascii="Arial Black" w:hAnsi="Arial Black" w:cs="Arial"/>
          <w:b/>
          <w:sz w:val="28"/>
          <w:szCs w:val="28"/>
        </w:rPr>
      </w:pPr>
      <w:r w:rsidRPr="00A52B25">
        <w:rPr>
          <w:rFonts w:ascii="Arial Black" w:hAnsi="Arial Black" w:cs="Arial"/>
          <w:b/>
          <w:sz w:val="28"/>
          <w:szCs w:val="28"/>
        </w:rPr>
        <w:t xml:space="preserve">SMLOUVU </w:t>
      </w:r>
      <w:r w:rsidRPr="0052631C">
        <w:rPr>
          <w:rFonts w:ascii="Arial Black" w:hAnsi="Arial Black" w:cs="Arial"/>
          <w:b/>
          <w:sz w:val="28"/>
          <w:szCs w:val="28"/>
        </w:rPr>
        <w:t xml:space="preserve">O </w:t>
      </w:r>
      <w:r w:rsidR="002720F8" w:rsidRPr="0052631C">
        <w:rPr>
          <w:rFonts w:ascii="Arial Black" w:hAnsi="Arial Black" w:cs="Arial"/>
          <w:b/>
          <w:sz w:val="28"/>
          <w:szCs w:val="28"/>
        </w:rPr>
        <w:t>USPOŘÁDÁNÍ POMĚRŮ V ÚZEMÍ</w:t>
      </w:r>
    </w:p>
    <w:p w14:paraId="084D104C" w14:textId="6C21BE2A" w:rsidR="002720F8" w:rsidRPr="00A52B25" w:rsidRDefault="002720F8" w:rsidP="00157749">
      <w:pPr>
        <w:pStyle w:val="Bezmez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708"/>
        <w:jc w:val="center"/>
        <w:rPr>
          <w:rFonts w:ascii="Arial Black" w:hAnsi="Arial Black" w:cs="Arial"/>
          <w:b/>
          <w:sz w:val="28"/>
          <w:szCs w:val="28"/>
        </w:rPr>
      </w:pPr>
      <w:r w:rsidRPr="0052631C">
        <w:rPr>
          <w:rFonts w:ascii="Arial Black" w:hAnsi="Arial Black" w:cs="Arial"/>
          <w:b/>
          <w:sz w:val="28"/>
          <w:szCs w:val="28"/>
        </w:rPr>
        <w:t>Letňany – západ</w:t>
      </w:r>
      <w:r>
        <w:rPr>
          <w:rFonts w:ascii="Arial Black" w:hAnsi="Arial Black" w:cs="Arial"/>
          <w:b/>
          <w:sz w:val="28"/>
          <w:szCs w:val="28"/>
        </w:rPr>
        <w:t xml:space="preserve"> </w:t>
      </w:r>
    </w:p>
    <w:p w14:paraId="32D35983" w14:textId="77777777" w:rsidR="00EF74FE" w:rsidRPr="00A52B25" w:rsidRDefault="00EF74FE">
      <w:pPr>
        <w:rPr>
          <w:rFonts w:ascii="Arial" w:hAnsi="Arial" w:cs="Arial"/>
          <w:sz w:val="20"/>
          <w:szCs w:val="20"/>
        </w:rPr>
      </w:pPr>
    </w:p>
    <w:p w14:paraId="711DB3CE" w14:textId="77777777" w:rsidR="006C4235" w:rsidRDefault="006C4235" w:rsidP="00EF74FE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</w:p>
    <w:p w14:paraId="1B87CF0A" w14:textId="77777777" w:rsidR="00EF74FE" w:rsidRPr="00A52B25" w:rsidRDefault="00EF74FE" w:rsidP="00EF74FE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  <w:r w:rsidRPr="00A52B25">
        <w:rPr>
          <w:rFonts w:ascii="Arial" w:hAnsi="Arial" w:cs="Arial"/>
          <w:b/>
          <w:sz w:val="20"/>
          <w:szCs w:val="20"/>
        </w:rPr>
        <w:t>Článek I.</w:t>
      </w:r>
    </w:p>
    <w:p w14:paraId="441E6702" w14:textId="77777777" w:rsidR="00EF74FE" w:rsidRPr="00A52B25" w:rsidRDefault="00EF74FE" w:rsidP="00EF74FE">
      <w:pPr>
        <w:pStyle w:val="Bezmezer"/>
        <w:jc w:val="center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b/>
          <w:sz w:val="20"/>
          <w:szCs w:val="20"/>
          <w:u w:val="single"/>
        </w:rPr>
        <w:t>Úvodní ustanovení</w:t>
      </w:r>
      <w:r w:rsidR="00B3566A" w:rsidRPr="00A52B2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D62904A" w14:textId="77777777" w:rsidR="00EF74FE" w:rsidRPr="00A52B25" w:rsidRDefault="00EF74FE" w:rsidP="00EF74FE">
      <w:pPr>
        <w:pStyle w:val="Bezmezer"/>
        <w:rPr>
          <w:rFonts w:ascii="Arial" w:hAnsi="Arial" w:cs="Arial"/>
          <w:sz w:val="20"/>
          <w:szCs w:val="20"/>
        </w:rPr>
      </w:pPr>
    </w:p>
    <w:p w14:paraId="29465B8C" w14:textId="77777777" w:rsidR="00EF74FE" w:rsidRPr="00A52B25" w:rsidRDefault="007440B8" w:rsidP="00661901">
      <w:pPr>
        <w:pStyle w:val="Bezmezer"/>
        <w:numPr>
          <w:ilvl w:val="1"/>
          <w:numId w:val="1"/>
        </w:numPr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Společnost je stranou smluv, na základě kterých má právo budoucí koupě pozemků tvořících ucelené </w:t>
      </w:r>
      <w:r w:rsidR="00EF74FE" w:rsidRPr="00A52B25">
        <w:rPr>
          <w:rFonts w:ascii="Arial" w:hAnsi="Arial" w:cs="Arial"/>
          <w:sz w:val="20"/>
          <w:szCs w:val="20"/>
        </w:rPr>
        <w:t xml:space="preserve">území </w:t>
      </w:r>
      <w:r>
        <w:rPr>
          <w:rFonts w:ascii="Arial" w:hAnsi="Arial" w:cs="Arial"/>
          <w:sz w:val="20"/>
          <w:szCs w:val="20"/>
        </w:rPr>
        <w:t xml:space="preserve">označované jako „Letňany – západ“, severně od </w:t>
      </w:r>
      <w:r w:rsidR="00EF74FE" w:rsidRPr="00A52B25">
        <w:rPr>
          <w:rFonts w:ascii="Arial" w:hAnsi="Arial" w:cs="Arial"/>
          <w:sz w:val="20"/>
          <w:szCs w:val="20"/>
        </w:rPr>
        <w:t>ulic</w:t>
      </w:r>
      <w:r w:rsidR="00C9015C">
        <w:rPr>
          <w:rFonts w:ascii="Arial" w:hAnsi="Arial" w:cs="Arial"/>
          <w:sz w:val="20"/>
          <w:szCs w:val="20"/>
        </w:rPr>
        <w:t>e Tupole</w:t>
      </w:r>
      <w:r>
        <w:rPr>
          <w:rFonts w:ascii="Arial" w:hAnsi="Arial" w:cs="Arial"/>
          <w:sz w:val="20"/>
          <w:szCs w:val="20"/>
        </w:rPr>
        <w:t>v</w:t>
      </w:r>
      <w:r w:rsidR="00C9015C">
        <w:rPr>
          <w:rFonts w:ascii="Arial" w:hAnsi="Arial" w:cs="Arial"/>
          <w:sz w:val="20"/>
          <w:szCs w:val="20"/>
        </w:rPr>
        <w:t>ova</w:t>
      </w:r>
      <w:r>
        <w:rPr>
          <w:rFonts w:ascii="Arial" w:hAnsi="Arial" w:cs="Arial"/>
          <w:sz w:val="20"/>
          <w:szCs w:val="20"/>
        </w:rPr>
        <w:t xml:space="preserve">. V současné době je toto území, ačkoli je obklopeno zastavěnými částmi </w:t>
      </w:r>
      <w:r w:rsidR="00EF74FE" w:rsidRPr="00A52B25">
        <w:rPr>
          <w:rFonts w:ascii="Arial" w:hAnsi="Arial" w:cs="Arial"/>
          <w:sz w:val="20"/>
          <w:szCs w:val="20"/>
        </w:rPr>
        <w:t xml:space="preserve">MČ </w:t>
      </w:r>
      <w:r w:rsidR="00160F1B" w:rsidRPr="00A52B25">
        <w:rPr>
          <w:rFonts w:ascii="Arial" w:hAnsi="Arial" w:cs="Arial"/>
          <w:sz w:val="20"/>
          <w:szCs w:val="20"/>
        </w:rPr>
        <w:t xml:space="preserve">Praha </w:t>
      </w:r>
      <w:r w:rsidR="00802AC4" w:rsidRPr="00A52B25">
        <w:rPr>
          <w:rFonts w:ascii="Arial" w:hAnsi="Arial" w:cs="Arial"/>
          <w:sz w:val="20"/>
          <w:szCs w:val="20"/>
        </w:rPr>
        <w:t>18</w:t>
      </w:r>
      <w:r w:rsidR="00160F1B" w:rsidRPr="00A52B25">
        <w:rPr>
          <w:rFonts w:ascii="Arial" w:hAnsi="Arial" w:cs="Arial"/>
          <w:sz w:val="20"/>
          <w:szCs w:val="20"/>
        </w:rPr>
        <w:t xml:space="preserve"> – Letňany</w:t>
      </w:r>
      <w:r>
        <w:rPr>
          <w:rFonts w:ascii="Arial" w:hAnsi="Arial" w:cs="Arial"/>
          <w:sz w:val="20"/>
          <w:szCs w:val="20"/>
        </w:rPr>
        <w:t xml:space="preserve">, </w:t>
      </w:r>
      <w:r w:rsidR="00E84C57">
        <w:rPr>
          <w:rFonts w:ascii="Arial" w:hAnsi="Arial" w:cs="Arial"/>
          <w:sz w:val="20"/>
          <w:szCs w:val="20"/>
        </w:rPr>
        <w:t xml:space="preserve">neprostupné a je </w:t>
      </w:r>
      <w:r>
        <w:rPr>
          <w:rFonts w:ascii="Arial" w:hAnsi="Arial" w:cs="Arial"/>
          <w:sz w:val="20"/>
          <w:szCs w:val="20"/>
        </w:rPr>
        <w:t xml:space="preserve">využíváno pro zemědělskou velkovýrobu a zčásti, v blízkosti ul. Tupolevova, je pokryto neudržovanými </w:t>
      </w:r>
      <w:r w:rsidR="00E84C57">
        <w:rPr>
          <w:rFonts w:ascii="Arial" w:hAnsi="Arial" w:cs="Arial"/>
          <w:sz w:val="20"/>
          <w:szCs w:val="20"/>
        </w:rPr>
        <w:t xml:space="preserve">veřejnosti nepřístupnými </w:t>
      </w:r>
      <w:r>
        <w:rPr>
          <w:rFonts w:ascii="Arial" w:hAnsi="Arial" w:cs="Arial"/>
          <w:sz w:val="20"/>
          <w:szCs w:val="20"/>
        </w:rPr>
        <w:t xml:space="preserve">plochami zeleně. Společnost má zájem území transformovat v městskou čtvrt s bytovou a </w:t>
      </w:r>
      <w:r w:rsidR="00C213B1">
        <w:rPr>
          <w:rFonts w:ascii="Arial" w:hAnsi="Arial" w:cs="Arial"/>
          <w:sz w:val="20"/>
          <w:szCs w:val="20"/>
        </w:rPr>
        <w:t xml:space="preserve">smíšenou </w:t>
      </w:r>
      <w:r>
        <w:rPr>
          <w:rFonts w:ascii="Arial" w:hAnsi="Arial" w:cs="Arial"/>
          <w:sz w:val="20"/>
          <w:szCs w:val="20"/>
        </w:rPr>
        <w:t>výstavbou se zastoupením ploch zeleně</w:t>
      </w:r>
      <w:r w:rsidR="00AF2F4D" w:rsidRPr="004517FC">
        <w:rPr>
          <w:rFonts w:ascii="Arial" w:hAnsi="Arial"/>
          <w:color w:val="000000"/>
          <w:sz w:val="20"/>
        </w:rPr>
        <w:t>.</w:t>
      </w:r>
      <w:r w:rsidR="00AF2F4D" w:rsidRPr="00A52B25">
        <w:rPr>
          <w:rFonts w:ascii="Arial" w:hAnsi="Arial" w:cs="Arial"/>
          <w:color w:val="000000"/>
          <w:sz w:val="20"/>
          <w:szCs w:val="20"/>
        </w:rPr>
        <w:t xml:space="preserve"> S</w:t>
      </w:r>
      <w:r>
        <w:rPr>
          <w:rFonts w:ascii="Arial" w:hAnsi="Arial" w:cs="Arial"/>
          <w:color w:val="000000"/>
          <w:sz w:val="20"/>
          <w:szCs w:val="20"/>
        </w:rPr>
        <w:t xml:space="preserve">polečnost </w:t>
      </w:r>
      <w:r w:rsidR="00AF2F4D" w:rsidRPr="00A52B25">
        <w:rPr>
          <w:rFonts w:ascii="Arial" w:hAnsi="Arial" w:cs="Arial"/>
          <w:color w:val="000000"/>
          <w:sz w:val="20"/>
          <w:szCs w:val="20"/>
        </w:rPr>
        <w:t>současně deklaruje</w:t>
      </w:r>
      <w:r w:rsidR="00353DD6" w:rsidRPr="00A52B25">
        <w:rPr>
          <w:rFonts w:ascii="Arial" w:hAnsi="Arial" w:cs="Arial"/>
          <w:color w:val="000000"/>
          <w:sz w:val="20"/>
          <w:szCs w:val="20"/>
        </w:rPr>
        <w:t xml:space="preserve"> svůj zájem na </w:t>
      </w:r>
      <w:r w:rsidR="00AF2F4D" w:rsidRPr="00A52B25">
        <w:rPr>
          <w:rFonts w:ascii="Arial" w:hAnsi="Arial" w:cs="Arial"/>
          <w:sz w:val="20"/>
          <w:szCs w:val="20"/>
        </w:rPr>
        <w:t>koordinované</w:t>
      </w:r>
      <w:r w:rsidR="00353DD6" w:rsidRPr="00A52B25">
        <w:rPr>
          <w:rFonts w:ascii="Arial" w:hAnsi="Arial" w:cs="Arial"/>
          <w:sz w:val="20"/>
          <w:szCs w:val="20"/>
        </w:rPr>
        <w:t>m</w:t>
      </w:r>
      <w:r w:rsidR="00AF2F4D" w:rsidRPr="00A52B25">
        <w:rPr>
          <w:rFonts w:ascii="Arial" w:hAnsi="Arial" w:cs="Arial"/>
          <w:sz w:val="20"/>
          <w:szCs w:val="20"/>
        </w:rPr>
        <w:t xml:space="preserve"> postupu v daném území společně s MČ Praha 18, neboť jen tak může být </w:t>
      </w:r>
      <w:r w:rsidR="00353DD6" w:rsidRPr="00A52B25">
        <w:rPr>
          <w:rFonts w:ascii="Arial" w:hAnsi="Arial" w:cs="Arial"/>
          <w:sz w:val="20"/>
          <w:szCs w:val="20"/>
        </w:rPr>
        <w:t xml:space="preserve">dle </w:t>
      </w:r>
      <w:r w:rsidR="00456616">
        <w:rPr>
          <w:rFonts w:ascii="Arial" w:hAnsi="Arial" w:cs="Arial"/>
          <w:sz w:val="20"/>
          <w:szCs w:val="20"/>
        </w:rPr>
        <w:t xml:space="preserve">Společnosti </w:t>
      </w:r>
      <w:r w:rsidR="00AF2F4D" w:rsidRPr="00A52B25">
        <w:rPr>
          <w:rFonts w:ascii="Arial" w:hAnsi="Arial" w:cs="Arial"/>
          <w:sz w:val="20"/>
          <w:szCs w:val="20"/>
        </w:rPr>
        <w:t>naplněn zájem stran na rozvoji předmětné lokality</w:t>
      </w:r>
      <w:r w:rsidR="00456616">
        <w:rPr>
          <w:rFonts w:ascii="Arial" w:hAnsi="Arial" w:cs="Arial"/>
          <w:sz w:val="20"/>
          <w:szCs w:val="20"/>
        </w:rPr>
        <w:t xml:space="preserve"> a jejím plnohodnotném zapojení do místních struktur města s dobrými komunikačními a funkčními vazbami s okolím</w:t>
      </w:r>
      <w:r w:rsidR="00AF2F4D" w:rsidRPr="00A52B25">
        <w:rPr>
          <w:rFonts w:ascii="Arial" w:hAnsi="Arial" w:cs="Arial"/>
          <w:sz w:val="20"/>
          <w:szCs w:val="20"/>
        </w:rPr>
        <w:t>.</w:t>
      </w:r>
    </w:p>
    <w:p w14:paraId="0B32DC95" w14:textId="77777777" w:rsidR="00EF74FE" w:rsidRPr="00A52B25" w:rsidRDefault="00EF74FE" w:rsidP="00E33DC0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 </w:t>
      </w:r>
    </w:p>
    <w:p w14:paraId="394507FC" w14:textId="4659F9CF" w:rsidR="00EF74FE" w:rsidRPr="00A52B25" w:rsidRDefault="006634C4" w:rsidP="00C55462">
      <w:pPr>
        <w:pStyle w:val="Bezmezer"/>
        <w:numPr>
          <w:ilvl w:val="1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2B25">
        <w:rPr>
          <w:rStyle w:val="st"/>
          <w:rFonts w:ascii="Arial" w:hAnsi="Arial" w:cs="Arial"/>
          <w:sz w:val="20"/>
          <w:szCs w:val="20"/>
        </w:rPr>
        <w:t>MČ Praha 18</w:t>
      </w:r>
      <w:r w:rsidRPr="00A52B25">
        <w:rPr>
          <w:rStyle w:val="st"/>
          <w:rFonts w:ascii="Arial" w:hAnsi="Arial" w:cs="Arial"/>
          <w:b/>
          <w:sz w:val="20"/>
          <w:szCs w:val="20"/>
        </w:rPr>
        <w:t xml:space="preserve"> </w:t>
      </w:r>
      <w:r w:rsidR="00AF2F4D" w:rsidRPr="00A52B25">
        <w:rPr>
          <w:rFonts w:ascii="Arial" w:hAnsi="Arial" w:cs="Arial"/>
          <w:sz w:val="20"/>
          <w:szCs w:val="20"/>
        </w:rPr>
        <w:t>tímto deklaruje svůj</w:t>
      </w:r>
      <w:r w:rsidR="00EF74FE" w:rsidRPr="00A52B25">
        <w:rPr>
          <w:rFonts w:ascii="Arial" w:hAnsi="Arial" w:cs="Arial"/>
          <w:sz w:val="20"/>
          <w:szCs w:val="20"/>
        </w:rPr>
        <w:t xml:space="preserve"> zájem </w:t>
      </w:r>
      <w:r w:rsidR="00AF2F4D" w:rsidRPr="00A52B25">
        <w:rPr>
          <w:rFonts w:ascii="Arial" w:hAnsi="Arial" w:cs="Arial"/>
          <w:sz w:val="20"/>
          <w:szCs w:val="20"/>
        </w:rPr>
        <w:t>o nabytí pozemků pro</w:t>
      </w:r>
      <w:r w:rsidR="00A430FF">
        <w:rPr>
          <w:rFonts w:ascii="Arial" w:hAnsi="Arial" w:cs="Arial"/>
          <w:sz w:val="20"/>
          <w:szCs w:val="20"/>
        </w:rPr>
        <w:t xml:space="preserve"> vybudování staveb</w:t>
      </w:r>
      <w:r w:rsidR="00AF2F4D" w:rsidRPr="00A52B25">
        <w:rPr>
          <w:rFonts w:ascii="Arial" w:hAnsi="Arial" w:cs="Arial"/>
          <w:sz w:val="20"/>
          <w:szCs w:val="20"/>
        </w:rPr>
        <w:t xml:space="preserve"> občansk</w:t>
      </w:r>
      <w:r w:rsidR="00A430FF">
        <w:rPr>
          <w:rFonts w:ascii="Arial" w:hAnsi="Arial" w:cs="Arial"/>
          <w:sz w:val="20"/>
          <w:szCs w:val="20"/>
        </w:rPr>
        <w:t>é</w:t>
      </w:r>
      <w:r w:rsidR="00AF2F4D" w:rsidRPr="00A52B25">
        <w:rPr>
          <w:rFonts w:ascii="Arial" w:hAnsi="Arial" w:cs="Arial"/>
          <w:sz w:val="20"/>
          <w:szCs w:val="20"/>
        </w:rPr>
        <w:t xml:space="preserve"> vybavenost</w:t>
      </w:r>
      <w:r w:rsidR="00A430FF">
        <w:rPr>
          <w:rFonts w:ascii="Arial" w:hAnsi="Arial" w:cs="Arial"/>
          <w:sz w:val="20"/>
          <w:szCs w:val="20"/>
        </w:rPr>
        <w:t>i</w:t>
      </w:r>
      <w:r w:rsidR="00A610B4">
        <w:rPr>
          <w:rFonts w:ascii="Arial" w:hAnsi="Arial" w:cs="Arial"/>
          <w:sz w:val="20"/>
          <w:szCs w:val="20"/>
        </w:rPr>
        <w:t>, pozemků pro stavby a zařízení</w:t>
      </w:r>
      <w:r w:rsidR="00A610B4" w:rsidRPr="00E42EA6">
        <w:rPr>
          <w:rFonts w:ascii="Arial" w:hAnsi="Arial" w:cs="Arial"/>
          <w:sz w:val="20"/>
          <w:szCs w:val="20"/>
        </w:rPr>
        <w:t xml:space="preserve"> pro </w:t>
      </w:r>
      <w:r w:rsidR="00A610B4">
        <w:rPr>
          <w:rFonts w:ascii="Arial" w:hAnsi="Arial" w:cs="Arial"/>
          <w:sz w:val="20"/>
          <w:szCs w:val="20"/>
        </w:rPr>
        <w:t>sport a tělovýchovu</w:t>
      </w:r>
      <w:r w:rsidR="00AF2F4D" w:rsidRPr="00A52B25">
        <w:rPr>
          <w:rFonts w:ascii="Arial" w:hAnsi="Arial" w:cs="Arial"/>
          <w:sz w:val="20"/>
          <w:szCs w:val="20"/>
        </w:rPr>
        <w:t xml:space="preserve"> </w:t>
      </w:r>
      <w:r w:rsidR="008E2E86">
        <w:rPr>
          <w:rFonts w:ascii="Arial" w:hAnsi="Arial" w:cs="Arial"/>
          <w:sz w:val="20"/>
          <w:szCs w:val="20"/>
        </w:rPr>
        <w:t xml:space="preserve">a dále o nabytí </w:t>
      </w:r>
      <w:r w:rsidR="00DB1663">
        <w:rPr>
          <w:rFonts w:ascii="Arial" w:hAnsi="Arial" w:cs="Arial"/>
          <w:sz w:val="20"/>
          <w:szCs w:val="20"/>
        </w:rPr>
        <w:t xml:space="preserve">mateřské školky včetně </w:t>
      </w:r>
      <w:r w:rsidR="008E2E86">
        <w:rPr>
          <w:rFonts w:ascii="Arial" w:hAnsi="Arial" w:cs="Arial"/>
          <w:sz w:val="20"/>
          <w:szCs w:val="20"/>
        </w:rPr>
        <w:t>pozemků, na nichž bud</w:t>
      </w:r>
      <w:r w:rsidR="00DB1663">
        <w:rPr>
          <w:rFonts w:ascii="Arial" w:hAnsi="Arial" w:cs="Arial"/>
          <w:sz w:val="20"/>
          <w:szCs w:val="20"/>
        </w:rPr>
        <w:t>e</w:t>
      </w:r>
      <w:r w:rsidR="008E2E86">
        <w:rPr>
          <w:rFonts w:ascii="Arial" w:hAnsi="Arial" w:cs="Arial"/>
          <w:sz w:val="20"/>
          <w:szCs w:val="20"/>
        </w:rPr>
        <w:t xml:space="preserve"> ze strany</w:t>
      </w:r>
      <w:r w:rsidR="001B5B40">
        <w:rPr>
          <w:rFonts w:ascii="Arial" w:hAnsi="Arial" w:cs="Arial"/>
          <w:sz w:val="20"/>
          <w:szCs w:val="20"/>
        </w:rPr>
        <w:t xml:space="preserve"> </w:t>
      </w:r>
      <w:r w:rsidR="008E2E86">
        <w:rPr>
          <w:rFonts w:ascii="Arial" w:hAnsi="Arial" w:cs="Arial"/>
          <w:sz w:val="20"/>
          <w:szCs w:val="20"/>
        </w:rPr>
        <w:t>Společnosti vystavěn</w:t>
      </w:r>
      <w:r w:rsidR="00DB1663">
        <w:rPr>
          <w:rFonts w:ascii="Arial" w:hAnsi="Arial" w:cs="Arial"/>
          <w:sz w:val="20"/>
          <w:szCs w:val="20"/>
        </w:rPr>
        <w:t>a</w:t>
      </w:r>
      <w:r w:rsidR="002720F8">
        <w:rPr>
          <w:rFonts w:ascii="Arial" w:hAnsi="Arial" w:cs="Arial"/>
          <w:sz w:val="20"/>
          <w:szCs w:val="20"/>
        </w:rPr>
        <w:t>,</w:t>
      </w:r>
      <w:r w:rsidR="00DB1663">
        <w:rPr>
          <w:rFonts w:ascii="Arial" w:hAnsi="Arial" w:cs="Arial"/>
          <w:sz w:val="20"/>
          <w:szCs w:val="20"/>
        </w:rPr>
        <w:t xml:space="preserve"> nebo nabytí jednotek, které budou mateřskými školkami a vývařovnou s bezúplatným právem užívání pozemků funkčně souvisejících s mateřskými školkami a vývařovnou (vše blíže popsáno </w:t>
      </w:r>
      <w:r w:rsidR="008E2E86">
        <w:rPr>
          <w:rFonts w:ascii="Arial" w:hAnsi="Arial" w:cs="Arial"/>
          <w:sz w:val="20"/>
          <w:szCs w:val="20"/>
        </w:rPr>
        <w:t xml:space="preserve"> </w:t>
      </w:r>
      <w:r w:rsidR="00DB1663">
        <w:rPr>
          <w:rFonts w:ascii="Arial" w:hAnsi="Arial" w:cs="Arial"/>
          <w:sz w:val="20"/>
          <w:szCs w:val="20"/>
        </w:rPr>
        <w:t xml:space="preserve">v ustanovení </w:t>
      </w:r>
      <w:r w:rsidR="008E2E86">
        <w:rPr>
          <w:rFonts w:ascii="Arial" w:hAnsi="Arial" w:cs="Arial"/>
          <w:sz w:val="20"/>
          <w:szCs w:val="20"/>
        </w:rPr>
        <w:t>odstavce 2.2.</w:t>
      </w:r>
      <w:r w:rsidR="00B00B0E">
        <w:rPr>
          <w:rFonts w:ascii="Arial" w:hAnsi="Arial" w:cs="Arial"/>
          <w:sz w:val="20"/>
          <w:szCs w:val="20"/>
        </w:rPr>
        <w:t>4</w:t>
      </w:r>
      <w:r w:rsidR="008E2E86">
        <w:rPr>
          <w:rFonts w:ascii="Arial" w:hAnsi="Arial" w:cs="Arial"/>
          <w:sz w:val="20"/>
          <w:szCs w:val="20"/>
        </w:rPr>
        <w:t xml:space="preserve"> této smlouvy</w:t>
      </w:r>
      <w:r w:rsidR="00DB1663">
        <w:rPr>
          <w:rFonts w:ascii="Arial" w:hAnsi="Arial" w:cs="Arial"/>
          <w:sz w:val="20"/>
          <w:szCs w:val="20"/>
        </w:rPr>
        <w:t>)</w:t>
      </w:r>
      <w:r w:rsidR="008E2E86">
        <w:rPr>
          <w:rFonts w:ascii="Arial" w:hAnsi="Arial" w:cs="Arial"/>
          <w:sz w:val="20"/>
          <w:szCs w:val="20"/>
        </w:rPr>
        <w:t>,</w:t>
      </w:r>
      <w:r w:rsidR="00A74E70">
        <w:rPr>
          <w:rFonts w:ascii="Arial" w:hAnsi="Arial" w:cs="Arial"/>
          <w:sz w:val="20"/>
          <w:szCs w:val="20"/>
        </w:rPr>
        <w:t xml:space="preserve"> </w:t>
      </w:r>
      <w:r w:rsidR="00AF2F4D" w:rsidRPr="00A52B25">
        <w:rPr>
          <w:rFonts w:ascii="Arial" w:hAnsi="Arial" w:cs="Arial"/>
          <w:sz w:val="20"/>
          <w:szCs w:val="20"/>
        </w:rPr>
        <w:t xml:space="preserve">v daném území </w:t>
      </w:r>
      <w:r w:rsidR="004B00A9" w:rsidRPr="00A52B25">
        <w:rPr>
          <w:rFonts w:ascii="Arial" w:hAnsi="Arial" w:cs="Arial"/>
          <w:sz w:val="20"/>
          <w:szCs w:val="20"/>
        </w:rPr>
        <w:t xml:space="preserve">od </w:t>
      </w:r>
      <w:r w:rsidR="00456616">
        <w:rPr>
          <w:rFonts w:ascii="Arial" w:hAnsi="Arial" w:cs="Arial"/>
          <w:sz w:val="20"/>
          <w:szCs w:val="20"/>
        </w:rPr>
        <w:t>Společnosti</w:t>
      </w:r>
      <w:r w:rsidR="00456616" w:rsidRPr="00A52B25">
        <w:rPr>
          <w:rFonts w:ascii="Arial" w:hAnsi="Arial" w:cs="Arial"/>
          <w:sz w:val="20"/>
          <w:szCs w:val="20"/>
        </w:rPr>
        <w:t xml:space="preserve"> </w:t>
      </w:r>
      <w:r w:rsidR="00AF2F4D" w:rsidRPr="00A52B25">
        <w:rPr>
          <w:rFonts w:ascii="Arial" w:hAnsi="Arial" w:cs="Arial"/>
          <w:sz w:val="20"/>
          <w:szCs w:val="20"/>
        </w:rPr>
        <w:t xml:space="preserve">a současně deklaruje svůj zájem na koordinaci některých prvků výstavby zamýšlené ze strany </w:t>
      </w:r>
      <w:r w:rsidR="00456616">
        <w:rPr>
          <w:rFonts w:ascii="Arial" w:hAnsi="Arial" w:cs="Arial"/>
          <w:sz w:val="20"/>
          <w:szCs w:val="20"/>
        </w:rPr>
        <w:t>Společnosti</w:t>
      </w:r>
      <w:r w:rsidR="004532A5">
        <w:rPr>
          <w:rFonts w:ascii="Arial" w:hAnsi="Arial" w:cs="Arial"/>
          <w:sz w:val="20"/>
          <w:szCs w:val="20"/>
        </w:rPr>
        <w:t>,</w:t>
      </w:r>
      <w:r w:rsidR="00AF2F4D" w:rsidRPr="00A52B25">
        <w:rPr>
          <w:rFonts w:ascii="Arial" w:hAnsi="Arial" w:cs="Arial"/>
          <w:sz w:val="20"/>
          <w:szCs w:val="20"/>
        </w:rPr>
        <w:t xml:space="preserve"> s</w:t>
      </w:r>
      <w:r w:rsidR="00456616">
        <w:rPr>
          <w:rFonts w:ascii="Arial" w:hAnsi="Arial" w:cs="Arial"/>
          <w:sz w:val="20"/>
          <w:szCs w:val="20"/>
        </w:rPr>
        <w:t>e Společností</w:t>
      </w:r>
      <w:r w:rsidR="00AF2F4D" w:rsidRPr="00A52B25">
        <w:rPr>
          <w:rFonts w:ascii="Arial" w:hAnsi="Arial" w:cs="Arial"/>
          <w:sz w:val="20"/>
          <w:szCs w:val="20"/>
        </w:rPr>
        <w:t>.</w:t>
      </w:r>
    </w:p>
    <w:p w14:paraId="28502FCE" w14:textId="77777777" w:rsidR="00AF2F4D" w:rsidRPr="00A52B25" w:rsidRDefault="00AF2F4D" w:rsidP="00353DD6">
      <w:pPr>
        <w:rPr>
          <w:rFonts w:ascii="Arial" w:hAnsi="Arial" w:cs="Arial"/>
          <w:sz w:val="20"/>
          <w:szCs w:val="20"/>
        </w:rPr>
      </w:pPr>
    </w:p>
    <w:p w14:paraId="2746C2D6" w14:textId="77777777" w:rsidR="00661901" w:rsidRPr="00A52B25" w:rsidRDefault="000D611F" w:rsidP="000D253A">
      <w:pPr>
        <w:pStyle w:val="Bezmezer"/>
        <w:numPr>
          <w:ilvl w:val="1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  <w:lang w:eastAsia="cs-CZ"/>
        </w:rPr>
        <w:t>S </w:t>
      </w:r>
      <w:r w:rsidRPr="00A52B25">
        <w:rPr>
          <w:rStyle w:val="st"/>
          <w:rFonts w:ascii="Arial" w:hAnsi="Arial" w:cs="Arial"/>
          <w:sz w:val="20"/>
          <w:szCs w:val="20"/>
        </w:rPr>
        <w:t>ohledem</w:t>
      </w:r>
      <w:r w:rsidRPr="00A52B25">
        <w:rPr>
          <w:rFonts w:ascii="Arial" w:hAnsi="Arial" w:cs="Arial"/>
          <w:sz w:val="20"/>
          <w:szCs w:val="20"/>
          <w:lang w:eastAsia="cs-CZ"/>
        </w:rPr>
        <w:t xml:space="preserve"> na výše uvedený společný zájem </w:t>
      </w:r>
      <w:r w:rsidR="00CF7186" w:rsidRPr="00A52B25">
        <w:rPr>
          <w:rStyle w:val="st"/>
          <w:rFonts w:ascii="Arial" w:hAnsi="Arial" w:cs="Arial"/>
          <w:sz w:val="20"/>
          <w:szCs w:val="20"/>
        </w:rPr>
        <w:t xml:space="preserve">MČ Praha 18 </w:t>
      </w:r>
      <w:r w:rsidRPr="00A52B25">
        <w:rPr>
          <w:rFonts w:ascii="Arial" w:hAnsi="Arial" w:cs="Arial"/>
          <w:sz w:val="20"/>
          <w:szCs w:val="20"/>
          <w:lang w:eastAsia="cs-CZ"/>
        </w:rPr>
        <w:t xml:space="preserve">a </w:t>
      </w:r>
      <w:r w:rsidR="00456616">
        <w:rPr>
          <w:rFonts w:ascii="Arial" w:hAnsi="Arial" w:cs="Arial"/>
          <w:sz w:val="20"/>
          <w:szCs w:val="20"/>
          <w:lang w:eastAsia="cs-CZ"/>
        </w:rPr>
        <w:t>Společnosti</w:t>
      </w:r>
      <w:r w:rsidR="000D253A" w:rsidRPr="00A52B25">
        <w:rPr>
          <w:rFonts w:ascii="Arial" w:hAnsi="Arial" w:cs="Arial"/>
          <w:sz w:val="20"/>
          <w:szCs w:val="20"/>
          <w:lang w:eastAsia="cs-CZ"/>
        </w:rPr>
        <w:t>, tito</w:t>
      </w:r>
      <w:r w:rsidR="007B3DD0" w:rsidRPr="00A52B25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A52B25">
        <w:rPr>
          <w:rFonts w:ascii="Arial" w:hAnsi="Arial" w:cs="Arial"/>
          <w:sz w:val="20"/>
          <w:szCs w:val="20"/>
        </w:rPr>
        <w:t xml:space="preserve">uzavírají tuto smlouvu o spolupráci, ve které </w:t>
      </w:r>
      <w:r w:rsidR="00456616">
        <w:rPr>
          <w:rFonts w:ascii="Arial" w:hAnsi="Arial" w:cs="Arial"/>
          <w:sz w:val="20"/>
          <w:szCs w:val="20"/>
        </w:rPr>
        <w:t xml:space="preserve">Společnost </w:t>
      </w:r>
      <w:r w:rsidRPr="00A52B25">
        <w:rPr>
          <w:rFonts w:ascii="Arial" w:hAnsi="Arial" w:cs="Arial"/>
          <w:sz w:val="20"/>
          <w:szCs w:val="20"/>
        </w:rPr>
        <w:t>deklaruje, že</w:t>
      </w:r>
      <w:r w:rsidR="00E409DE" w:rsidRPr="00A52B25">
        <w:rPr>
          <w:rFonts w:ascii="Arial" w:hAnsi="Arial" w:cs="Arial"/>
          <w:sz w:val="20"/>
          <w:szCs w:val="20"/>
        </w:rPr>
        <w:t>:</w:t>
      </w:r>
      <w:r w:rsidRPr="00A52B25">
        <w:rPr>
          <w:rFonts w:ascii="Arial" w:hAnsi="Arial" w:cs="Arial"/>
          <w:sz w:val="20"/>
          <w:szCs w:val="20"/>
        </w:rPr>
        <w:t xml:space="preserve">  </w:t>
      </w:r>
    </w:p>
    <w:p w14:paraId="60AD4CC7" w14:textId="77777777" w:rsidR="00661901" w:rsidRPr="00A52B25" w:rsidRDefault="00661901" w:rsidP="00661901">
      <w:pPr>
        <w:pStyle w:val="Odstavecseseznamem"/>
        <w:rPr>
          <w:rFonts w:ascii="Arial" w:hAnsi="Arial" w:cs="Arial"/>
          <w:sz w:val="20"/>
          <w:szCs w:val="20"/>
        </w:rPr>
      </w:pPr>
    </w:p>
    <w:p w14:paraId="7367619B" w14:textId="0FADA873" w:rsidR="000D611F" w:rsidRPr="00A52B25" w:rsidRDefault="000D611F" w:rsidP="00661901">
      <w:pPr>
        <w:pStyle w:val="Bezmezer"/>
        <w:numPr>
          <w:ilvl w:val="2"/>
          <w:numId w:val="1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má zájem stát se </w:t>
      </w:r>
      <w:r w:rsidR="00456616">
        <w:rPr>
          <w:rFonts w:ascii="Arial" w:hAnsi="Arial" w:cs="Arial"/>
          <w:sz w:val="20"/>
          <w:szCs w:val="20"/>
        </w:rPr>
        <w:t xml:space="preserve">na základě smluv uzavřených mezi Společností a třetími osobami </w:t>
      </w:r>
      <w:r w:rsidRPr="0052631C">
        <w:rPr>
          <w:rFonts w:ascii="Arial" w:hAnsi="Arial" w:cs="Arial"/>
          <w:sz w:val="20"/>
          <w:szCs w:val="20"/>
        </w:rPr>
        <w:t>vlastníkem pozemků v katastrálním území Letňany, obec Praha</w:t>
      </w:r>
      <w:r w:rsidR="00D0017B" w:rsidRPr="0052631C">
        <w:rPr>
          <w:rFonts w:ascii="Arial" w:hAnsi="Arial" w:cs="Arial"/>
          <w:sz w:val="20"/>
          <w:szCs w:val="20"/>
        </w:rPr>
        <w:t xml:space="preserve"> </w:t>
      </w:r>
      <w:r w:rsidR="00F0306C" w:rsidRPr="0052631C">
        <w:rPr>
          <w:rFonts w:ascii="Arial" w:hAnsi="Arial" w:cs="Arial"/>
          <w:sz w:val="20"/>
          <w:szCs w:val="20"/>
        </w:rPr>
        <w:t xml:space="preserve">zapsaných na LV č. </w:t>
      </w:r>
      <w:r w:rsidR="00D91B3A" w:rsidRPr="0052631C">
        <w:rPr>
          <w:rStyle w:val="st"/>
          <w:rFonts w:ascii="Arial" w:hAnsi="Arial" w:cs="Arial"/>
          <w:sz w:val="20"/>
          <w:szCs w:val="20"/>
        </w:rPr>
        <w:t>77, 179, 226, 322, 332, 395, 452, 457,</w:t>
      </w:r>
      <w:r w:rsidR="002104B2" w:rsidRPr="00722338">
        <w:rPr>
          <w:rStyle w:val="st"/>
          <w:rFonts w:ascii="Arial" w:hAnsi="Arial" w:cs="Arial"/>
          <w:sz w:val="20"/>
          <w:szCs w:val="20"/>
        </w:rPr>
        <w:t xml:space="preserve"> </w:t>
      </w:r>
      <w:r w:rsidR="00D91B3A" w:rsidRPr="0052631C">
        <w:rPr>
          <w:rStyle w:val="st"/>
          <w:rFonts w:ascii="Arial" w:hAnsi="Arial" w:cs="Arial"/>
          <w:sz w:val="20"/>
          <w:szCs w:val="20"/>
        </w:rPr>
        <w:t>7038</w:t>
      </w:r>
      <w:r w:rsidR="0017713A" w:rsidRPr="0052631C">
        <w:rPr>
          <w:rStyle w:val="st"/>
          <w:rFonts w:ascii="Arial" w:hAnsi="Arial" w:cs="Arial"/>
          <w:sz w:val="20"/>
          <w:szCs w:val="20"/>
        </w:rPr>
        <w:t xml:space="preserve"> </w:t>
      </w:r>
      <w:r w:rsidR="00D91B3A" w:rsidRPr="0052631C">
        <w:rPr>
          <w:rStyle w:val="st"/>
          <w:rFonts w:ascii="Arial" w:hAnsi="Arial" w:cs="Arial"/>
          <w:sz w:val="20"/>
          <w:szCs w:val="20"/>
        </w:rPr>
        <w:t>a 10726</w:t>
      </w:r>
      <w:r w:rsidRPr="0052631C">
        <w:rPr>
          <w:rFonts w:ascii="Arial" w:hAnsi="Arial" w:cs="Arial"/>
          <w:sz w:val="20"/>
          <w:szCs w:val="20"/>
        </w:rPr>
        <w:t xml:space="preserve"> </w:t>
      </w:r>
      <w:r w:rsidR="00F81BD1" w:rsidRPr="0052631C">
        <w:rPr>
          <w:rFonts w:ascii="Arial" w:hAnsi="Arial" w:cs="Arial"/>
          <w:sz w:val="20"/>
          <w:szCs w:val="20"/>
        </w:rPr>
        <w:t>a pozemku parc. č. 813/2 v k.ú. Letňany</w:t>
      </w:r>
      <w:r w:rsidR="002720F8" w:rsidRPr="0052631C">
        <w:rPr>
          <w:rFonts w:ascii="Arial" w:hAnsi="Arial" w:cs="Arial"/>
          <w:sz w:val="20"/>
          <w:szCs w:val="20"/>
        </w:rPr>
        <w:t xml:space="preserve">, jejichž </w:t>
      </w:r>
      <w:r w:rsidR="00D85559">
        <w:rPr>
          <w:rFonts w:ascii="Arial" w:hAnsi="Arial" w:cs="Arial"/>
          <w:sz w:val="20"/>
          <w:szCs w:val="20"/>
        </w:rPr>
        <w:t xml:space="preserve">jmenovité (přesné) </w:t>
      </w:r>
      <w:r w:rsidR="002720F8" w:rsidRPr="0052631C">
        <w:rPr>
          <w:rFonts w:ascii="Arial" w:hAnsi="Arial" w:cs="Arial"/>
          <w:sz w:val="20"/>
          <w:szCs w:val="20"/>
        </w:rPr>
        <w:t>označení parcelními čísly</w:t>
      </w:r>
      <w:r w:rsidR="002720F8" w:rsidRPr="007B233E">
        <w:rPr>
          <w:rFonts w:ascii="Arial" w:hAnsi="Arial" w:cs="Arial"/>
          <w:sz w:val="20"/>
          <w:szCs w:val="20"/>
        </w:rPr>
        <w:t xml:space="preserve"> (výčet)</w:t>
      </w:r>
      <w:r w:rsidR="002720F8" w:rsidRPr="0056123E">
        <w:rPr>
          <w:rFonts w:ascii="Arial" w:hAnsi="Arial" w:cs="Arial"/>
          <w:sz w:val="20"/>
          <w:szCs w:val="20"/>
        </w:rPr>
        <w:t xml:space="preserve"> je uvedeno v</w:t>
      </w:r>
      <w:r w:rsidR="002720F8" w:rsidRPr="00722338">
        <w:rPr>
          <w:rFonts w:ascii="Arial" w:hAnsi="Arial" w:cs="Arial"/>
          <w:sz w:val="20"/>
          <w:szCs w:val="20"/>
        </w:rPr>
        <w:t> </w:t>
      </w:r>
      <w:r w:rsidR="002720F8" w:rsidRPr="0052631C">
        <w:rPr>
          <w:rFonts w:ascii="Arial" w:hAnsi="Arial" w:cs="Arial"/>
          <w:sz w:val="20"/>
          <w:szCs w:val="20"/>
        </w:rPr>
        <w:t>příloze č. 1 této smlouvy</w:t>
      </w:r>
      <w:r w:rsidR="00D85559">
        <w:rPr>
          <w:rFonts w:ascii="Arial" w:hAnsi="Arial" w:cs="Arial"/>
          <w:sz w:val="20"/>
          <w:szCs w:val="20"/>
        </w:rPr>
        <w:t xml:space="preserve"> </w:t>
      </w:r>
      <w:r w:rsidR="00D85559" w:rsidRPr="0052631C">
        <w:rPr>
          <w:rFonts w:ascii="Arial" w:hAnsi="Arial" w:cs="Arial"/>
          <w:sz w:val="20"/>
          <w:szCs w:val="20"/>
        </w:rPr>
        <w:t>(dále jen „</w:t>
      </w:r>
      <w:r w:rsidR="00D85559" w:rsidRPr="0052631C">
        <w:rPr>
          <w:rFonts w:ascii="Arial" w:hAnsi="Arial" w:cs="Arial"/>
          <w:b/>
          <w:sz w:val="20"/>
          <w:szCs w:val="20"/>
        </w:rPr>
        <w:t>Pozemky</w:t>
      </w:r>
      <w:r w:rsidR="00D85559" w:rsidRPr="0052631C">
        <w:rPr>
          <w:rFonts w:ascii="Arial" w:hAnsi="Arial" w:cs="Arial"/>
          <w:sz w:val="20"/>
          <w:szCs w:val="20"/>
        </w:rPr>
        <w:t>“)</w:t>
      </w:r>
      <w:r w:rsidRPr="0052631C">
        <w:rPr>
          <w:rFonts w:ascii="Arial" w:hAnsi="Arial" w:cs="Arial"/>
          <w:sz w:val="20"/>
          <w:szCs w:val="20"/>
        </w:rPr>
        <w:t>;</w:t>
      </w:r>
    </w:p>
    <w:p w14:paraId="6018660D" w14:textId="77777777" w:rsidR="000D611F" w:rsidRPr="00A52B25" w:rsidRDefault="000D611F" w:rsidP="000D611F">
      <w:pPr>
        <w:pStyle w:val="Bezmezer"/>
        <w:rPr>
          <w:rFonts w:ascii="Arial" w:hAnsi="Arial" w:cs="Arial"/>
          <w:sz w:val="20"/>
          <w:szCs w:val="20"/>
        </w:rPr>
      </w:pPr>
    </w:p>
    <w:p w14:paraId="230FEC8C" w14:textId="68F1BA22" w:rsidR="000D611F" w:rsidRPr="00A52B25" w:rsidRDefault="000D611F" w:rsidP="00661901">
      <w:pPr>
        <w:pStyle w:val="Bezmezer"/>
        <w:numPr>
          <w:ilvl w:val="2"/>
          <w:numId w:val="1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lastRenderedPageBreak/>
        <w:t>plánuje využít Pozemky pro vybudování rezidenční lokality převážně pro rezidenční výstavbu bytových domů, ale rovněž s umístěním kvalitních doplňkových komerčních prostorů pro gastronomii, obchody a provozovny služeb v parteru některých bytových domů na Pozemcích</w:t>
      </w:r>
      <w:r w:rsidR="00D0017B" w:rsidRPr="00A52B25">
        <w:rPr>
          <w:rFonts w:ascii="Arial" w:hAnsi="Arial" w:cs="Arial"/>
          <w:sz w:val="20"/>
          <w:szCs w:val="20"/>
        </w:rPr>
        <w:t xml:space="preserve"> </w:t>
      </w:r>
      <w:r w:rsidR="00EA7586">
        <w:rPr>
          <w:rFonts w:ascii="Arial" w:hAnsi="Arial" w:cs="Arial"/>
          <w:sz w:val="20"/>
          <w:szCs w:val="20"/>
        </w:rPr>
        <w:t xml:space="preserve">a plochami parkové a izolační zeleně </w:t>
      </w:r>
      <w:r w:rsidR="00D0017B" w:rsidRPr="00A52B25">
        <w:rPr>
          <w:rFonts w:ascii="Arial" w:hAnsi="Arial" w:cs="Arial"/>
          <w:sz w:val="20"/>
          <w:szCs w:val="20"/>
        </w:rPr>
        <w:t>(dále jen „</w:t>
      </w:r>
      <w:r w:rsidR="00D0017B" w:rsidRPr="00A430FF">
        <w:rPr>
          <w:rFonts w:ascii="Arial" w:hAnsi="Arial" w:cs="Arial"/>
          <w:b/>
          <w:sz w:val="20"/>
          <w:szCs w:val="20"/>
        </w:rPr>
        <w:t>Stavební záměr</w:t>
      </w:r>
      <w:r w:rsidR="00D0017B" w:rsidRPr="00A52B25">
        <w:rPr>
          <w:rFonts w:ascii="Arial" w:hAnsi="Arial" w:cs="Arial"/>
          <w:sz w:val="20"/>
          <w:szCs w:val="20"/>
        </w:rPr>
        <w:t>“)</w:t>
      </w:r>
      <w:r w:rsidR="00177BFC" w:rsidRPr="0052631C">
        <w:rPr>
          <w:rFonts w:ascii="Arial" w:hAnsi="Arial" w:cs="Arial"/>
          <w:sz w:val="20"/>
          <w:szCs w:val="20"/>
        </w:rPr>
        <w:t>, a to po Změně ÚP</w:t>
      </w:r>
      <w:r w:rsidR="00F0306C" w:rsidRPr="00A52B25">
        <w:rPr>
          <w:rFonts w:ascii="Arial" w:hAnsi="Arial" w:cs="Arial"/>
          <w:sz w:val="20"/>
          <w:szCs w:val="20"/>
        </w:rPr>
        <w:t>;</w:t>
      </w:r>
    </w:p>
    <w:p w14:paraId="34F278F2" w14:textId="77777777" w:rsidR="000D611F" w:rsidRPr="00A52B25" w:rsidRDefault="000D611F" w:rsidP="000D611F">
      <w:pPr>
        <w:pStyle w:val="Bezmezer"/>
        <w:ind w:left="1134" w:hanging="708"/>
        <w:jc w:val="both"/>
        <w:rPr>
          <w:rFonts w:ascii="Arial" w:hAnsi="Arial" w:cs="Arial"/>
          <w:sz w:val="20"/>
          <w:szCs w:val="20"/>
        </w:rPr>
      </w:pPr>
    </w:p>
    <w:p w14:paraId="5516BDB2" w14:textId="77777777" w:rsidR="000D611F" w:rsidRDefault="000D611F" w:rsidP="00661901">
      <w:pPr>
        <w:pStyle w:val="Bezmezer"/>
        <w:numPr>
          <w:ilvl w:val="2"/>
          <w:numId w:val="1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má zájem na úzké spolupráci s MČ </w:t>
      </w:r>
      <w:r w:rsidR="00D0017B" w:rsidRPr="00A52B25">
        <w:rPr>
          <w:rFonts w:ascii="Arial" w:hAnsi="Arial" w:cs="Arial"/>
          <w:sz w:val="20"/>
          <w:szCs w:val="20"/>
        </w:rPr>
        <w:t xml:space="preserve">Praha 18 </w:t>
      </w:r>
      <w:r w:rsidRPr="00A52B25">
        <w:rPr>
          <w:rFonts w:ascii="Arial" w:hAnsi="Arial" w:cs="Arial"/>
          <w:sz w:val="20"/>
          <w:szCs w:val="20"/>
        </w:rPr>
        <w:t xml:space="preserve">při </w:t>
      </w:r>
      <w:r w:rsidR="00A430FF">
        <w:rPr>
          <w:rFonts w:ascii="Arial" w:hAnsi="Arial" w:cs="Arial"/>
          <w:sz w:val="20"/>
          <w:szCs w:val="20"/>
        </w:rPr>
        <w:t xml:space="preserve">stavebním </w:t>
      </w:r>
      <w:r w:rsidRPr="00A52B25">
        <w:rPr>
          <w:rFonts w:ascii="Arial" w:hAnsi="Arial" w:cs="Arial"/>
          <w:sz w:val="20"/>
          <w:szCs w:val="20"/>
        </w:rPr>
        <w:t>rozvoji Pozemků a lokality, v níž se Pozemky nacházejí, neboť má za to, že právě taková spolupráce je jedním ze stavebních kamenů potřebných pro úspěšný rozvoj lokality a její budoucí fungování;</w:t>
      </w:r>
    </w:p>
    <w:p w14:paraId="64783113" w14:textId="77777777" w:rsidR="006C4235" w:rsidRDefault="006C4235" w:rsidP="006C4235">
      <w:pPr>
        <w:pStyle w:val="Odstavecseseznamem"/>
        <w:rPr>
          <w:rFonts w:ascii="Arial" w:hAnsi="Arial" w:cs="Arial"/>
          <w:sz w:val="20"/>
          <w:szCs w:val="20"/>
        </w:rPr>
      </w:pPr>
    </w:p>
    <w:p w14:paraId="7549C5DC" w14:textId="04D15BFC" w:rsidR="00F03CEE" w:rsidRPr="00A52B25" w:rsidRDefault="00F84E5F" w:rsidP="001F3248">
      <w:pPr>
        <w:pStyle w:val="Bezmezer"/>
        <w:numPr>
          <w:ilvl w:val="2"/>
          <w:numId w:val="1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>má zájem na takové změně relevantní územně plánovací dokumentace, vč. Metropolitního plánu, bude-li vydán (dále jen „</w:t>
      </w:r>
      <w:r w:rsidRPr="00A52B25">
        <w:rPr>
          <w:rFonts w:ascii="Arial" w:hAnsi="Arial" w:cs="Arial"/>
          <w:b/>
          <w:sz w:val="20"/>
          <w:szCs w:val="20"/>
        </w:rPr>
        <w:t>Územní plán</w:t>
      </w:r>
      <w:r w:rsidRPr="00A52B25">
        <w:rPr>
          <w:rFonts w:ascii="Arial" w:hAnsi="Arial" w:cs="Arial"/>
          <w:sz w:val="20"/>
          <w:szCs w:val="20"/>
        </w:rPr>
        <w:t>“), na jejímž základě bude mj. umožněna realizace rezidenční výstavby</w:t>
      </w:r>
      <w:r w:rsidR="0094047A" w:rsidRPr="00A52B25">
        <w:rPr>
          <w:rFonts w:ascii="Arial" w:hAnsi="Arial" w:cs="Arial"/>
          <w:sz w:val="20"/>
          <w:szCs w:val="20"/>
        </w:rPr>
        <w:t xml:space="preserve">, popř. smíšené výstavby dle zadání </w:t>
      </w:r>
      <w:r w:rsidR="00F81BD1">
        <w:rPr>
          <w:rFonts w:ascii="Arial" w:hAnsi="Arial" w:cs="Arial"/>
          <w:sz w:val="20"/>
          <w:szCs w:val="20"/>
        </w:rPr>
        <w:t>Společnosti</w:t>
      </w:r>
      <w:r w:rsidR="0094047A" w:rsidRPr="00A52B25">
        <w:rPr>
          <w:rFonts w:ascii="Arial" w:hAnsi="Arial" w:cs="Arial"/>
          <w:sz w:val="20"/>
          <w:szCs w:val="20"/>
        </w:rPr>
        <w:t xml:space="preserve">, </w:t>
      </w:r>
      <w:r w:rsidRPr="00A52B25">
        <w:rPr>
          <w:rFonts w:ascii="Arial" w:hAnsi="Arial" w:cs="Arial"/>
          <w:sz w:val="20"/>
          <w:szCs w:val="20"/>
        </w:rPr>
        <w:t>včetně shora uvedené ob</w:t>
      </w:r>
      <w:r w:rsidR="00B75E84">
        <w:rPr>
          <w:rFonts w:ascii="Arial" w:hAnsi="Arial" w:cs="Arial"/>
          <w:sz w:val="20"/>
          <w:szCs w:val="20"/>
        </w:rPr>
        <w:t>čanské vybavenosti na Pozemcích</w:t>
      </w:r>
      <w:r w:rsidRPr="00A52B25">
        <w:rPr>
          <w:rFonts w:ascii="Arial" w:hAnsi="Arial" w:cs="Arial"/>
          <w:sz w:val="20"/>
          <w:szCs w:val="20"/>
        </w:rPr>
        <w:t xml:space="preserve"> a za tím účelem </w:t>
      </w:r>
      <w:r w:rsidR="00F03CEE" w:rsidRPr="00A52B25">
        <w:rPr>
          <w:rFonts w:ascii="Arial" w:hAnsi="Arial" w:cs="Arial"/>
          <w:sz w:val="20"/>
          <w:szCs w:val="20"/>
        </w:rPr>
        <w:t xml:space="preserve">byla současnými vlastníky Pozemků, od nichž bude </w:t>
      </w:r>
      <w:r w:rsidR="00F81BD1">
        <w:rPr>
          <w:rFonts w:ascii="Arial" w:hAnsi="Arial" w:cs="Arial"/>
          <w:sz w:val="20"/>
          <w:szCs w:val="20"/>
        </w:rPr>
        <w:t>Společnost</w:t>
      </w:r>
      <w:r w:rsidR="00F81BD1" w:rsidRPr="00A52B25">
        <w:rPr>
          <w:rFonts w:ascii="Arial" w:hAnsi="Arial" w:cs="Arial"/>
          <w:sz w:val="20"/>
          <w:szCs w:val="20"/>
        </w:rPr>
        <w:t xml:space="preserve"> </w:t>
      </w:r>
      <w:r w:rsidR="00F03CEE" w:rsidRPr="00A52B25">
        <w:rPr>
          <w:rFonts w:ascii="Arial" w:hAnsi="Arial" w:cs="Arial"/>
          <w:sz w:val="20"/>
          <w:szCs w:val="20"/>
        </w:rPr>
        <w:t>Pozemky nabývat, podána</w:t>
      </w:r>
      <w:r w:rsidRPr="00A52B25">
        <w:rPr>
          <w:rFonts w:ascii="Arial" w:hAnsi="Arial" w:cs="Arial"/>
          <w:sz w:val="20"/>
          <w:szCs w:val="20"/>
        </w:rPr>
        <w:t xml:space="preserve"> žádost o změnu Územního plánu ohledně Pozemků ve výše uvedeném smyslu</w:t>
      </w:r>
      <w:r w:rsidR="0094047A" w:rsidRPr="00A52B25">
        <w:rPr>
          <w:rFonts w:ascii="Arial" w:hAnsi="Arial" w:cs="Arial"/>
          <w:sz w:val="20"/>
          <w:szCs w:val="20"/>
        </w:rPr>
        <w:t xml:space="preserve"> (</w:t>
      </w:r>
      <w:r w:rsidR="00177BFC" w:rsidRPr="0052631C">
        <w:rPr>
          <w:rFonts w:ascii="Arial" w:hAnsi="Arial" w:cs="Arial"/>
          <w:sz w:val="20"/>
          <w:szCs w:val="20"/>
        </w:rPr>
        <w:t xml:space="preserve">pro účely této smlouvy </w:t>
      </w:r>
      <w:r w:rsidR="0094047A" w:rsidRPr="0052631C">
        <w:rPr>
          <w:rFonts w:ascii="Arial" w:hAnsi="Arial" w:cs="Arial"/>
          <w:sz w:val="20"/>
          <w:szCs w:val="20"/>
        </w:rPr>
        <w:t>jen „</w:t>
      </w:r>
      <w:r w:rsidR="0094047A" w:rsidRPr="00722338">
        <w:rPr>
          <w:rFonts w:ascii="Arial" w:hAnsi="Arial" w:cs="Arial"/>
          <w:b/>
          <w:bCs/>
          <w:sz w:val="20"/>
          <w:szCs w:val="20"/>
        </w:rPr>
        <w:t>Změna ÚP</w:t>
      </w:r>
      <w:r w:rsidR="0094047A" w:rsidRPr="0052631C">
        <w:rPr>
          <w:rFonts w:ascii="Arial" w:hAnsi="Arial" w:cs="Arial"/>
          <w:sz w:val="20"/>
          <w:szCs w:val="20"/>
        </w:rPr>
        <w:t>“)</w:t>
      </w:r>
      <w:r w:rsidR="00F03CEE" w:rsidRPr="0052631C">
        <w:rPr>
          <w:rFonts w:ascii="Arial" w:hAnsi="Arial" w:cs="Arial"/>
          <w:sz w:val="20"/>
          <w:szCs w:val="20"/>
        </w:rPr>
        <w:t xml:space="preserve">. Návrh zadání změny </w:t>
      </w:r>
      <w:r w:rsidR="00BE66A5" w:rsidRPr="0052631C">
        <w:rPr>
          <w:rFonts w:ascii="Arial" w:hAnsi="Arial" w:cs="Arial"/>
          <w:sz w:val="20"/>
          <w:szCs w:val="20"/>
        </w:rPr>
        <w:t>Ú</w:t>
      </w:r>
      <w:r w:rsidR="00F03CEE" w:rsidRPr="0052631C">
        <w:rPr>
          <w:rFonts w:ascii="Arial" w:hAnsi="Arial" w:cs="Arial"/>
          <w:sz w:val="20"/>
          <w:szCs w:val="20"/>
        </w:rPr>
        <w:t>zemního plánu č. Z-3036/10, byl schválen Usnesením zastupitelstva hl. m. Prahy č. 38/104 ze dne 14. 6. 2018</w:t>
      </w:r>
      <w:r w:rsidR="00206B40" w:rsidRPr="0052631C">
        <w:rPr>
          <w:rFonts w:ascii="Arial" w:hAnsi="Arial" w:cs="Arial"/>
          <w:sz w:val="20"/>
          <w:szCs w:val="20"/>
        </w:rPr>
        <w:t>. Pro účely projednává</w:t>
      </w:r>
      <w:r w:rsidR="00A71D01" w:rsidRPr="0052631C">
        <w:rPr>
          <w:rFonts w:ascii="Arial" w:hAnsi="Arial" w:cs="Arial"/>
          <w:sz w:val="20"/>
          <w:szCs w:val="20"/>
        </w:rPr>
        <w:t xml:space="preserve">ní změny </w:t>
      </w:r>
      <w:r w:rsidR="00EB0550" w:rsidRPr="0052631C">
        <w:rPr>
          <w:rFonts w:ascii="Arial" w:hAnsi="Arial" w:cs="Arial"/>
          <w:sz w:val="20"/>
          <w:szCs w:val="20"/>
        </w:rPr>
        <w:t>Ú</w:t>
      </w:r>
      <w:r w:rsidR="00A71D01" w:rsidRPr="0052631C">
        <w:rPr>
          <w:rFonts w:ascii="Arial" w:hAnsi="Arial" w:cs="Arial"/>
          <w:sz w:val="20"/>
          <w:szCs w:val="20"/>
        </w:rPr>
        <w:t xml:space="preserve">zemního plánu </w:t>
      </w:r>
      <w:r w:rsidR="006B2C7E" w:rsidRPr="0052631C">
        <w:rPr>
          <w:rFonts w:ascii="Arial" w:hAnsi="Arial" w:cs="Arial"/>
          <w:sz w:val="20"/>
          <w:szCs w:val="20"/>
        </w:rPr>
        <w:t xml:space="preserve">je </w:t>
      </w:r>
      <w:r w:rsidR="006E2B18" w:rsidRPr="0052631C">
        <w:rPr>
          <w:rFonts w:ascii="Arial" w:hAnsi="Arial" w:cs="Arial"/>
          <w:sz w:val="20"/>
          <w:szCs w:val="20"/>
        </w:rPr>
        <w:t>z</w:t>
      </w:r>
      <w:r w:rsidR="006B2C7E" w:rsidRPr="0052631C">
        <w:rPr>
          <w:rFonts w:ascii="Arial" w:hAnsi="Arial" w:cs="Arial"/>
          <w:sz w:val="20"/>
          <w:szCs w:val="20"/>
        </w:rPr>
        <w:t xml:space="preserve">pracovávána </w:t>
      </w:r>
      <w:r w:rsidR="00CF6334" w:rsidRPr="0052631C">
        <w:rPr>
          <w:rFonts w:ascii="Arial" w:hAnsi="Arial" w:cs="Arial"/>
          <w:sz w:val="20"/>
          <w:szCs w:val="20"/>
        </w:rPr>
        <w:t xml:space="preserve">podkladová </w:t>
      </w:r>
      <w:r w:rsidR="00A71D01" w:rsidRPr="0052631C">
        <w:rPr>
          <w:rFonts w:ascii="Arial" w:hAnsi="Arial" w:cs="Arial"/>
          <w:sz w:val="20"/>
          <w:szCs w:val="20"/>
        </w:rPr>
        <w:t>studie ve smyslu bodu 2.2.</w:t>
      </w:r>
      <w:r w:rsidR="00B00B0E" w:rsidRPr="0052631C">
        <w:rPr>
          <w:rFonts w:ascii="Arial" w:hAnsi="Arial" w:cs="Arial"/>
          <w:sz w:val="20"/>
          <w:szCs w:val="20"/>
        </w:rPr>
        <w:t>2</w:t>
      </w:r>
      <w:r w:rsidR="00A71D01" w:rsidRPr="0052631C">
        <w:rPr>
          <w:rFonts w:ascii="Arial" w:hAnsi="Arial" w:cs="Arial"/>
          <w:sz w:val="20"/>
          <w:szCs w:val="20"/>
        </w:rPr>
        <w:t xml:space="preserve"> této smlouvy</w:t>
      </w:r>
      <w:r w:rsidR="006B2C7E" w:rsidRPr="0052631C">
        <w:rPr>
          <w:rFonts w:ascii="Arial" w:hAnsi="Arial" w:cs="Arial"/>
          <w:sz w:val="20"/>
          <w:szCs w:val="20"/>
        </w:rPr>
        <w:t xml:space="preserve">, jejíž návrh tvoří přílohu č. </w:t>
      </w:r>
      <w:r w:rsidR="002720F8" w:rsidRPr="0052631C">
        <w:rPr>
          <w:rFonts w:ascii="Arial" w:hAnsi="Arial" w:cs="Arial"/>
          <w:sz w:val="20"/>
          <w:szCs w:val="20"/>
        </w:rPr>
        <w:t>2</w:t>
      </w:r>
      <w:r w:rsidR="002720F8">
        <w:rPr>
          <w:rFonts w:ascii="Arial" w:hAnsi="Arial" w:cs="Arial"/>
          <w:sz w:val="20"/>
          <w:szCs w:val="20"/>
        </w:rPr>
        <w:t xml:space="preserve"> </w:t>
      </w:r>
      <w:r w:rsidR="006B2C7E">
        <w:rPr>
          <w:rFonts w:ascii="Arial" w:hAnsi="Arial" w:cs="Arial"/>
          <w:sz w:val="20"/>
          <w:szCs w:val="20"/>
        </w:rPr>
        <w:t>této smlouvy</w:t>
      </w:r>
      <w:r w:rsidR="00AD6A96">
        <w:rPr>
          <w:rFonts w:ascii="Arial" w:hAnsi="Arial" w:cs="Arial"/>
          <w:sz w:val="20"/>
          <w:szCs w:val="20"/>
        </w:rPr>
        <w:t xml:space="preserve"> (dále jen „Podkladová studie“)</w:t>
      </w:r>
      <w:r w:rsidR="00F03CEE" w:rsidRPr="00A52B25">
        <w:rPr>
          <w:rFonts w:ascii="Arial" w:hAnsi="Arial" w:cs="Arial"/>
          <w:sz w:val="20"/>
          <w:szCs w:val="20"/>
        </w:rPr>
        <w:t>;</w:t>
      </w:r>
    </w:p>
    <w:p w14:paraId="2A388587" w14:textId="77777777" w:rsidR="000D611F" w:rsidRPr="00A52B25" w:rsidRDefault="000D611F" w:rsidP="001F324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5676894" w14:textId="4C467E73" w:rsidR="0057068A" w:rsidRDefault="008E2E86" w:rsidP="006F7E31">
      <w:pPr>
        <w:pStyle w:val="Bezmezer"/>
        <w:numPr>
          <w:ilvl w:val="2"/>
          <w:numId w:val="1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0876A6">
        <w:rPr>
          <w:rFonts w:ascii="Arial" w:hAnsi="Arial" w:cs="Arial"/>
          <w:sz w:val="20"/>
          <w:szCs w:val="20"/>
        </w:rPr>
        <w:t>zamýšlí v rámci lokality zřídit rovněž občanskou vybavenost sloužící jak novým obyvatelům lokality, tak</w:t>
      </w:r>
      <w:r>
        <w:rPr>
          <w:rFonts w:ascii="Arial" w:hAnsi="Arial" w:cs="Arial"/>
          <w:sz w:val="20"/>
          <w:szCs w:val="20"/>
        </w:rPr>
        <w:t xml:space="preserve"> i stávajícím obyvatelům MČ </w:t>
      </w:r>
      <w:r w:rsidR="002720F8" w:rsidRPr="0052631C">
        <w:rPr>
          <w:rFonts w:ascii="Arial" w:hAnsi="Arial" w:cs="Arial"/>
          <w:sz w:val="20"/>
          <w:szCs w:val="20"/>
        </w:rPr>
        <w:t>Praha 18 (</w:t>
      </w:r>
      <w:r>
        <w:rPr>
          <w:rFonts w:ascii="Arial" w:hAnsi="Arial" w:cs="Arial"/>
          <w:sz w:val="20"/>
          <w:szCs w:val="20"/>
        </w:rPr>
        <w:t>Letňan</w:t>
      </w:r>
      <w:r w:rsidR="002720F8">
        <w:rPr>
          <w:rFonts w:ascii="Arial" w:hAnsi="Arial" w:cs="Arial"/>
          <w:sz w:val="20"/>
          <w:szCs w:val="20"/>
        </w:rPr>
        <w:t>)</w:t>
      </w:r>
      <w:r w:rsidRPr="000876A6">
        <w:rPr>
          <w:rFonts w:ascii="Arial" w:hAnsi="Arial" w:cs="Arial"/>
          <w:sz w:val="20"/>
          <w:szCs w:val="20"/>
        </w:rPr>
        <w:t>, a to konkrétně vybudovat</w:t>
      </w:r>
      <w:r>
        <w:rPr>
          <w:rFonts w:ascii="Arial" w:hAnsi="Arial" w:cs="Arial"/>
          <w:sz w:val="20"/>
          <w:szCs w:val="20"/>
        </w:rPr>
        <w:t xml:space="preserve"> </w:t>
      </w:r>
      <w:r w:rsidR="0057068A">
        <w:rPr>
          <w:rFonts w:ascii="Arial" w:hAnsi="Arial" w:cs="Arial"/>
          <w:sz w:val="20"/>
          <w:szCs w:val="20"/>
        </w:rPr>
        <w:t xml:space="preserve">buď samostatně stojící </w:t>
      </w:r>
      <w:r>
        <w:rPr>
          <w:rFonts w:ascii="Arial" w:hAnsi="Arial" w:cs="Arial"/>
          <w:sz w:val="20"/>
          <w:szCs w:val="20"/>
        </w:rPr>
        <w:t xml:space="preserve">jednu šesti-třídní mateřskou </w:t>
      </w:r>
      <w:r w:rsidRPr="00E42EA6">
        <w:rPr>
          <w:rFonts w:ascii="Arial" w:hAnsi="Arial" w:cs="Arial"/>
          <w:sz w:val="20"/>
          <w:szCs w:val="20"/>
        </w:rPr>
        <w:t>školu s</w:t>
      </w:r>
      <w:r w:rsidR="0057068A">
        <w:rPr>
          <w:rFonts w:ascii="Arial" w:hAnsi="Arial" w:cs="Arial"/>
          <w:sz w:val="20"/>
          <w:szCs w:val="20"/>
        </w:rPr>
        <w:t> </w:t>
      </w:r>
      <w:r w:rsidRPr="00E42EA6">
        <w:rPr>
          <w:rFonts w:ascii="Arial" w:hAnsi="Arial" w:cs="Arial"/>
          <w:sz w:val="20"/>
          <w:szCs w:val="20"/>
        </w:rPr>
        <w:t>vývařovnou</w:t>
      </w:r>
      <w:r w:rsidR="0057068A">
        <w:rPr>
          <w:rFonts w:ascii="Arial" w:hAnsi="Arial" w:cs="Arial"/>
          <w:sz w:val="20"/>
          <w:szCs w:val="20"/>
        </w:rPr>
        <w:t xml:space="preserve"> nebo v parterech bytových domů </w:t>
      </w:r>
      <w:r w:rsidRPr="00E42EA6">
        <w:rPr>
          <w:rFonts w:ascii="Arial" w:hAnsi="Arial" w:cs="Arial"/>
          <w:sz w:val="20"/>
          <w:szCs w:val="20"/>
        </w:rPr>
        <w:t>2 mateřské školy (každou o třech třídách) se společnou vývařovnou,</w:t>
      </w:r>
      <w:r w:rsidRPr="00E42EA6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E42EA6">
        <w:rPr>
          <w:rFonts w:ascii="Arial" w:hAnsi="Arial" w:cs="Arial"/>
          <w:sz w:val="20"/>
          <w:szCs w:val="20"/>
        </w:rPr>
        <w:t>a dále se za níže uvedených podmínek zavazuje převést na hl. m. Prahu (se svěřenou správou MČ Praha 18) vlastnické právo k</w:t>
      </w:r>
      <w:r w:rsidR="0057068A">
        <w:rPr>
          <w:rFonts w:ascii="Arial" w:hAnsi="Arial" w:cs="Arial"/>
          <w:sz w:val="20"/>
          <w:szCs w:val="20"/>
        </w:rPr>
        <w:t xml:space="preserve"> samostatně stojící budově mateřské školky včetně pozemků, na nichž bude umístěna, resp. v případě školek a vývařovny umístěných v parterech bytových domů převést na hl. m. Prahu (se svěřenou správou MČ Praha 18) vlastnické právo k jednotkám – mateřským a zajistit a s vlastnictvím jednotek nerozlučně spojit právo bezúplatné užívání pozemků funkčně souvisejících s těmito mateřskými školkami. </w:t>
      </w:r>
    </w:p>
    <w:p w14:paraId="29C04962" w14:textId="77777777" w:rsidR="008E2E86" w:rsidRPr="00E42EA6" w:rsidRDefault="008E2E86" w:rsidP="004517FC">
      <w:pPr>
        <w:pStyle w:val="Odstavecseseznamem"/>
        <w:rPr>
          <w:rFonts w:ascii="Arial" w:hAnsi="Arial" w:cs="Arial"/>
          <w:sz w:val="20"/>
          <w:szCs w:val="20"/>
        </w:rPr>
      </w:pPr>
    </w:p>
    <w:p w14:paraId="50CC1063" w14:textId="77777777" w:rsidR="006C4235" w:rsidRDefault="008E2E86" w:rsidP="006F7E31">
      <w:pPr>
        <w:pStyle w:val="Bezmezer"/>
        <w:numPr>
          <w:ilvl w:val="2"/>
          <w:numId w:val="1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E42EA6">
        <w:rPr>
          <w:rFonts w:ascii="Arial" w:hAnsi="Arial" w:cs="Arial"/>
          <w:sz w:val="20"/>
          <w:szCs w:val="20"/>
        </w:rPr>
        <w:t xml:space="preserve">mimo pozemků dle odstavce 1.3.5 této smlouvy, zamýšlí </w:t>
      </w:r>
      <w:r w:rsidR="00813387" w:rsidRPr="00E42EA6">
        <w:rPr>
          <w:rFonts w:ascii="Arial" w:hAnsi="Arial" w:cs="Arial"/>
          <w:sz w:val="20"/>
          <w:szCs w:val="20"/>
        </w:rPr>
        <w:t xml:space="preserve">za podmínek stanovených v této smlouvě </w:t>
      </w:r>
      <w:r w:rsidR="000D611F" w:rsidRPr="00E42EA6">
        <w:rPr>
          <w:rFonts w:ascii="Arial" w:hAnsi="Arial" w:cs="Arial"/>
          <w:sz w:val="20"/>
          <w:szCs w:val="20"/>
        </w:rPr>
        <w:t>dar</w:t>
      </w:r>
      <w:r w:rsidRPr="00E42EA6">
        <w:rPr>
          <w:rFonts w:ascii="Arial" w:hAnsi="Arial" w:cs="Arial"/>
          <w:sz w:val="20"/>
          <w:szCs w:val="20"/>
        </w:rPr>
        <w:t>ovat</w:t>
      </w:r>
      <w:r w:rsidR="000D611F" w:rsidRPr="00E42EA6">
        <w:rPr>
          <w:rFonts w:ascii="Arial" w:hAnsi="Arial" w:cs="Arial"/>
          <w:sz w:val="20"/>
          <w:szCs w:val="20"/>
        </w:rPr>
        <w:t xml:space="preserve"> ve prospěch </w:t>
      </w:r>
      <w:r w:rsidR="00527910" w:rsidRPr="00E42EA6">
        <w:rPr>
          <w:rStyle w:val="st"/>
          <w:rFonts w:ascii="Arial" w:hAnsi="Arial" w:cs="Arial"/>
          <w:sz w:val="20"/>
          <w:szCs w:val="20"/>
        </w:rPr>
        <w:t xml:space="preserve">MČ Praha 18 </w:t>
      </w:r>
      <w:r w:rsidRPr="00E42EA6">
        <w:rPr>
          <w:rStyle w:val="st"/>
          <w:rFonts w:ascii="Arial" w:hAnsi="Arial" w:cs="Arial"/>
          <w:sz w:val="20"/>
          <w:szCs w:val="20"/>
        </w:rPr>
        <w:t>i další</w:t>
      </w:r>
      <w:r w:rsidRPr="00E42EA6">
        <w:rPr>
          <w:rStyle w:val="st"/>
          <w:rFonts w:ascii="Arial" w:hAnsi="Arial" w:cs="Arial"/>
          <w:b/>
          <w:sz w:val="20"/>
          <w:szCs w:val="20"/>
        </w:rPr>
        <w:t xml:space="preserve"> </w:t>
      </w:r>
      <w:r w:rsidR="00D0017B" w:rsidRPr="00E42EA6">
        <w:rPr>
          <w:rFonts w:ascii="Arial" w:hAnsi="Arial" w:cs="Arial"/>
          <w:sz w:val="20"/>
          <w:szCs w:val="20"/>
        </w:rPr>
        <w:t xml:space="preserve">části Pozemků, které </w:t>
      </w:r>
      <w:r w:rsidR="000B2545" w:rsidRPr="00E42EA6">
        <w:rPr>
          <w:rFonts w:ascii="Arial" w:hAnsi="Arial" w:cs="Arial"/>
          <w:sz w:val="20"/>
          <w:szCs w:val="20"/>
        </w:rPr>
        <w:t xml:space="preserve">podle Změny ÚP </w:t>
      </w:r>
      <w:r w:rsidR="00D0017B" w:rsidRPr="00E42EA6">
        <w:rPr>
          <w:rFonts w:ascii="Arial" w:hAnsi="Arial" w:cs="Arial"/>
          <w:sz w:val="20"/>
          <w:szCs w:val="20"/>
        </w:rPr>
        <w:t xml:space="preserve">nebudou složit pro </w:t>
      </w:r>
      <w:r w:rsidR="000B2545" w:rsidRPr="00E42EA6">
        <w:rPr>
          <w:rFonts w:ascii="Arial" w:hAnsi="Arial" w:cs="Arial"/>
          <w:sz w:val="20"/>
          <w:szCs w:val="20"/>
        </w:rPr>
        <w:t xml:space="preserve">rezidenční </w:t>
      </w:r>
      <w:r w:rsidR="00D0017B" w:rsidRPr="00E42EA6">
        <w:rPr>
          <w:rFonts w:ascii="Arial" w:hAnsi="Arial" w:cs="Arial"/>
          <w:sz w:val="20"/>
          <w:szCs w:val="20"/>
        </w:rPr>
        <w:t xml:space="preserve">výstavbu </w:t>
      </w:r>
      <w:r w:rsidR="000B2545" w:rsidRPr="00E42EA6">
        <w:rPr>
          <w:rFonts w:ascii="Arial" w:hAnsi="Arial" w:cs="Arial"/>
          <w:sz w:val="20"/>
          <w:szCs w:val="20"/>
        </w:rPr>
        <w:t>ani s ní související funkční využití (</w:t>
      </w:r>
      <w:r w:rsidR="0070776F" w:rsidRPr="00E42EA6">
        <w:rPr>
          <w:rFonts w:ascii="Arial" w:hAnsi="Arial" w:cs="Arial"/>
          <w:sz w:val="20"/>
          <w:szCs w:val="20"/>
        </w:rPr>
        <w:t xml:space="preserve">tedy nikoliv například </w:t>
      </w:r>
      <w:r w:rsidR="000B2545" w:rsidRPr="00E42EA6">
        <w:rPr>
          <w:rFonts w:ascii="Arial" w:hAnsi="Arial" w:cs="Arial"/>
          <w:sz w:val="20"/>
          <w:szCs w:val="20"/>
        </w:rPr>
        <w:t>hřiště u bytových domů apod.)</w:t>
      </w:r>
      <w:r w:rsidR="00024F9B" w:rsidRPr="00E42EA6">
        <w:rPr>
          <w:rFonts w:ascii="Arial" w:hAnsi="Arial" w:cs="Arial"/>
          <w:sz w:val="20"/>
          <w:szCs w:val="20"/>
        </w:rPr>
        <w:t>, a to</w:t>
      </w:r>
      <w:r w:rsidR="006C4235" w:rsidRPr="006C4235">
        <w:rPr>
          <w:rFonts w:ascii="Arial" w:hAnsi="Arial" w:cs="Arial"/>
          <w:sz w:val="20"/>
          <w:szCs w:val="20"/>
        </w:rPr>
        <w:t xml:space="preserve"> </w:t>
      </w:r>
      <w:r w:rsidR="006C4235" w:rsidRPr="00E42EA6">
        <w:rPr>
          <w:rFonts w:ascii="Arial" w:hAnsi="Arial" w:cs="Arial"/>
          <w:sz w:val="20"/>
          <w:szCs w:val="20"/>
        </w:rPr>
        <w:t>v minimálním rozsahu</w:t>
      </w:r>
      <w:r w:rsidR="006C4235">
        <w:rPr>
          <w:rFonts w:ascii="Arial" w:hAnsi="Arial" w:cs="Arial"/>
          <w:sz w:val="20"/>
          <w:szCs w:val="20"/>
        </w:rPr>
        <w:t>:</w:t>
      </w:r>
    </w:p>
    <w:p w14:paraId="3F9D935C" w14:textId="77777777" w:rsidR="006C4235" w:rsidRDefault="006C4235" w:rsidP="006C4235">
      <w:pPr>
        <w:pStyle w:val="Odstavecseseznamem"/>
        <w:rPr>
          <w:rFonts w:ascii="Arial" w:hAnsi="Arial" w:cs="Arial"/>
          <w:sz w:val="20"/>
          <w:szCs w:val="20"/>
        </w:rPr>
      </w:pPr>
    </w:p>
    <w:p w14:paraId="1B2B11C2" w14:textId="77777777" w:rsidR="006C4235" w:rsidRDefault="0070776F" w:rsidP="006C4235">
      <w:pPr>
        <w:pStyle w:val="Bezmezer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E42EA6">
        <w:rPr>
          <w:rFonts w:ascii="Arial" w:hAnsi="Arial" w:cs="Arial"/>
          <w:sz w:val="20"/>
          <w:szCs w:val="20"/>
        </w:rPr>
        <w:t>20.000 m</w:t>
      </w:r>
      <w:r w:rsidRPr="00E42EA6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E42EA6">
        <w:rPr>
          <w:rFonts w:ascii="Arial" w:hAnsi="Arial" w:cs="Arial"/>
          <w:sz w:val="20"/>
          <w:szCs w:val="20"/>
        </w:rPr>
        <w:t xml:space="preserve">ve funkční ploše VV </w:t>
      </w:r>
      <w:r w:rsidR="000F1F8A" w:rsidRPr="00E42EA6">
        <w:rPr>
          <w:rFonts w:ascii="Arial" w:hAnsi="Arial" w:cs="Arial"/>
          <w:sz w:val="20"/>
          <w:szCs w:val="20"/>
        </w:rPr>
        <w:t>pro účely výstavby staveb pro občanskou vybavenost</w:t>
      </w:r>
      <w:r w:rsidR="00024F9B" w:rsidRPr="00E42EA6">
        <w:rPr>
          <w:rFonts w:ascii="Arial" w:hAnsi="Arial" w:cs="Arial"/>
          <w:sz w:val="20"/>
          <w:szCs w:val="20"/>
        </w:rPr>
        <w:t xml:space="preserve"> ze strany MČ Praha 18</w:t>
      </w:r>
      <w:r w:rsidR="000B2545" w:rsidRPr="00E42EA6">
        <w:rPr>
          <w:rFonts w:ascii="Arial" w:hAnsi="Arial" w:cs="Arial"/>
          <w:sz w:val="20"/>
          <w:szCs w:val="20"/>
        </w:rPr>
        <w:t xml:space="preserve">, </w:t>
      </w:r>
      <w:r w:rsidR="005D3F9F">
        <w:rPr>
          <w:rFonts w:ascii="Arial" w:hAnsi="Arial" w:cs="Arial"/>
          <w:sz w:val="20"/>
          <w:szCs w:val="20"/>
        </w:rPr>
        <w:t xml:space="preserve">a </w:t>
      </w:r>
    </w:p>
    <w:p w14:paraId="5E54F114" w14:textId="77777777" w:rsidR="005D3F9F" w:rsidRDefault="005D3F9F" w:rsidP="00225496">
      <w:pPr>
        <w:pStyle w:val="Bezmezer"/>
        <w:ind w:left="1494"/>
        <w:jc w:val="both"/>
        <w:rPr>
          <w:rFonts w:ascii="Arial" w:hAnsi="Arial" w:cs="Arial"/>
          <w:sz w:val="20"/>
          <w:szCs w:val="20"/>
        </w:rPr>
      </w:pPr>
    </w:p>
    <w:p w14:paraId="2B69DDAF" w14:textId="77777777" w:rsidR="007B233E" w:rsidRDefault="002720F8" w:rsidP="006C4235">
      <w:pPr>
        <w:pStyle w:val="Bezmezer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7B233E">
        <w:rPr>
          <w:rFonts w:ascii="Arial" w:hAnsi="Arial" w:cs="Arial"/>
          <w:sz w:val="20"/>
          <w:szCs w:val="20"/>
        </w:rPr>
        <w:t>10.000 m</w:t>
      </w:r>
      <w:r w:rsidRPr="007B233E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233E">
        <w:rPr>
          <w:rFonts w:ascii="Arial" w:hAnsi="Arial" w:cs="Arial"/>
          <w:sz w:val="20"/>
          <w:szCs w:val="20"/>
        </w:rPr>
        <w:t xml:space="preserve">ve funkční ploše SP pro účely výstavby staveb a zařízení pro sport a tělovýchovu ze strany MČ Praha 18, </w:t>
      </w:r>
      <w:r w:rsidR="007B233E" w:rsidRPr="00E42EA6">
        <w:rPr>
          <w:rFonts w:ascii="Arial" w:hAnsi="Arial" w:cs="Arial"/>
          <w:sz w:val="20"/>
          <w:szCs w:val="20"/>
        </w:rPr>
        <w:t xml:space="preserve">přičemž předpokládaný rozsah </w:t>
      </w:r>
      <w:r w:rsidR="007B233E">
        <w:rPr>
          <w:rFonts w:ascii="Arial" w:hAnsi="Arial" w:cs="Arial"/>
          <w:sz w:val="20"/>
          <w:szCs w:val="20"/>
        </w:rPr>
        <w:t xml:space="preserve">a umístění </w:t>
      </w:r>
      <w:r w:rsidR="007B233E" w:rsidRPr="00E42EA6">
        <w:rPr>
          <w:rFonts w:ascii="Arial" w:hAnsi="Arial" w:cs="Arial"/>
          <w:sz w:val="20"/>
          <w:szCs w:val="20"/>
        </w:rPr>
        <w:t>takto darovaných pozemků je zakres</w:t>
      </w:r>
      <w:r w:rsidR="007B233E">
        <w:rPr>
          <w:rFonts w:ascii="Arial" w:hAnsi="Arial" w:cs="Arial"/>
          <w:sz w:val="20"/>
          <w:szCs w:val="20"/>
        </w:rPr>
        <w:t xml:space="preserve">len v Podkladové studii v Příloze č. 2 této smlouvy, </w:t>
      </w:r>
      <w:r w:rsidR="007B233E" w:rsidRPr="000D68E3">
        <w:rPr>
          <w:rFonts w:ascii="Arial" w:hAnsi="Arial" w:cs="Arial"/>
          <w:sz w:val="20"/>
          <w:szCs w:val="20"/>
        </w:rPr>
        <w:t>a to ve více</w:t>
      </w:r>
      <w:r w:rsidR="007B233E">
        <w:rPr>
          <w:rFonts w:ascii="Arial" w:hAnsi="Arial" w:cs="Arial"/>
          <w:sz w:val="20"/>
          <w:szCs w:val="20"/>
        </w:rPr>
        <w:t xml:space="preserve"> (čtyřech)</w:t>
      </w:r>
      <w:r w:rsidR="007B233E" w:rsidRPr="000D68E3">
        <w:rPr>
          <w:rFonts w:ascii="Arial" w:hAnsi="Arial" w:cs="Arial"/>
          <w:sz w:val="20"/>
          <w:szCs w:val="20"/>
        </w:rPr>
        <w:t xml:space="preserve"> variantách</w:t>
      </w:r>
      <w:r w:rsidR="007B233E">
        <w:rPr>
          <w:rFonts w:ascii="Arial" w:hAnsi="Arial" w:cs="Arial"/>
          <w:sz w:val="20"/>
          <w:szCs w:val="20"/>
        </w:rPr>
        <w:t xml:space="preserve"> </w:t>
      </w:r>
      <w:r w:rsidR="007B233E" w:rsidRPr="00E42EA6">
        <w:rPr>
          <w:rFonts w:ascii="Arial" w:hAnsi="Arial" w:cs="Arial"/>
          <w:sz w:val="20"/>
          <w:szCs w:val="20"/>
        </w:rPr>
        <w:t>(dále jen „</w:t>
      </w:r>
      <w:r w:rsidR="007B233E" w:rsidRPr="00E42EA6">
        <w:rPr>
          <w:rFonts w:ascii="Arial" w:hAnsi="Arial" w:cs="Arial"/>
          <w:b/>
          <w:sz w:val="20"/>
          <w:szCs w:val="20"/>
        </w:rPr>
        <w:t>Pozemky pro MČ</w:t>
      </w:r>
      <w:r w:rsidR="007B233E" w:rsidRPr="00E42EA6">
        <w:rPr>
          <w:rFonts w:ascii="Arial" w:hAnsi="Arial" w:cs="Arial"/>
          <w:sz w:val="20"/>
          <w:szCs w:val="20"/>
        </w:rPr>
        <w:t>“).</w:t>
      </w:r>
      <w:r w:rsidR="007B233E">
        <w:rPr>
          <w:rFonts w:ascii="Arial" w:hAnsi="Arial" w:cs="Arial"/>
          <w:sz w:val="20"/>
          <w:szCs w:val="20"/>
        </w:rPr>
        <w:t xml:space="preserve"> </w:t>
      </w:r>
    </w:p>
    <w:p w14:paraId="176A47D0" w14:textId="77777777" w:rsidR="007B233E" w:rsidRDefault="007B233E" w:rsidP="000C6983">
      <w:pPr>
        <w:pStyle w:val="Odstavecseseznamem"/>
        <w:rPr>
          <w:rFonts w:ascii="Arial" w:hAnsi="Arial" w:cs="Arial"/>
          <w:sz w:val="20"/>
          <w:szCs w:val="20"/>
        </w:rPr>
      </w:pPr>
    </w:p>
    <w:p w14:paraId="2458451D" w14:textId="3ED9785D" w:rsidR="007B233E" w:rsidRPr="007B233E" w:rsidRDefault="007B233E" w:rsidP="000C6983">
      <w:pPr>
        <w:pStyle w:val="Bezmezer"/>
        <w:ind w:left="14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případ, že by v rámci finální varianty Podkladové studie nebyla funkční plocha SP umístěna v severní části lokality, ale jinde v rámci Pozemků, zavazuje se Společnost darovat MČ Praha 18 za účelem výstavby staveb a zařízení pro sport a tělovýchovu takovou část Pozemků, a to o shodné takové výměře, v jaké bude vymezena, maximálně však 10.000 m</w:t>
      </w:r>
      <w:r w:rsidRPr="000C6983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. Pro případ, že by v rámci finální varianty Podkladové studie nebyla funkční plocha SP vymezena vůbec, zavazuje se Společnost darovat MČ pro </w:t>
      </w:r>
      <w:r w:rsidR="000C6983">
        <w:rPr>
          <w:rFonts w:ascii="Arial" w:hAnsi="Arial" w:cs="Arial"/>
          <w:sz w:val="20"/>
          <w:szCs w:val="20"/>
        </w:rPr>
        <w:t xml:space="preserve">budoucí sportovní </w:t>
      </w:r>
      <w:r>
        <w:rPr>
          <w:rFonts w:ascii="Arial" w:hAnsi="Arial" w:cs="Arial"/>
          <w:sz w:val="20"/>
          <w:szCs w:val="20"/>
        </w:rPr>
        <w:t xml:space="preserve">účely část Pozemků dle určení </w:t>
      </w:r>
      <w:r w:rsidR="000C6983">
        <w:rPr>
          <w:rFonts w:ascii="Arial" w:hAnsi="Arial" w:cs="Arial"/>
          <w:sz w:val="20"/>
          <w:szCs w:val="20"/>
        </w:rPr>
        <w:t xml:space="preserve">Společnosti, a to </w:t>
      </w:r>
      <w:r>
        <w:rPr>
          <w:rFonts w:ascii="Arial" w:hAnsi="Arial" w:cs="Arial"/>
          <w:sz w:val="20"/>
          <w:szCs w:val="20"/>
        </w:rPr>
        <w:t>umístěn</w:t>
      </w:r>
      <w:r w:rsidR="000C6983">
        <w:rPr>
          <w:rFonts w:ascii="Arial" w:hAnsi="Arial" w:cs="Arial"/>
          <w:sz w:val="20"/>
          <w:szCs w:val="20"/>
        </w:rPr>
        <w:t xml:space="preserve">ou </w:t>
      </w:r>
      <w:r>
        <w:rPr>
          <w:rFonts w:ascii="Arial" w:hAnsi="Arial" w:cs="Arial"/>
          <w:sz w:val="20"/>
          <w:szCs w:val="20"/>
        </w:rPr>
        <w:t xml:space="preserve">mimo plochu určenou pro výstavbu obytných staveb a polyfunkčních objektů </w:t>
      </w:r>
      <w:r w:rsidR="000C6983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o výměře </w:t>
      </w:r>
      <w:r w:rsidR="000C6983">
        <w:rPr>
          <w:rFonts w:ascii="Arial" w:hAnsi="Arial" w:cs="Arial"/>
          <w:sz w:val="20"/>
          <w:szCs w:val="20"/>
        </w:rPr>
        <w:t>minimálně 10.000 m</w:t>
      </w:r>
      <w:r w:rsidR="000C6983" w:rsidRPr="000C6983">
        <w:rPr>
          <w:rFonts w:ascii="Arial" w:hAnsi="Arial" w:cs="Arial"/>
          <w:sz w:val="20"/>
          <w:szCs w:val="20"/>
          <w:vertAlign w:val="superscript"/>
        </w:rPr>
        <w:t>2</w:t>
      </w:r>
      <w:r w:rsidR="000C6983">
        <w:rPr>
          <w:rFonts w:ascii="Arial" w:hAnsi="Arial" w:cs="Arial"/>
          <w:sz w:val="20"/>
          <w:szCs w:val="20"/>
        </w:rPr>
        <w:t>.</w:t>
      </w:r>
    </w:p>
    <w:p w14:paraId="69602540" w14:textId="77777777" w:rsidR="007B233E" w:rsidRDefault="007B233E" w:rsidP="007B233E">
      <w:pPr>
        <w:pStyle w:val="Odstavecseseznamem"/>
        <w:rPr>
          <w:rFonts w:ascii="Arial" w:hAnsi="Arial" w:cs="Arial"/>
          <w:sz w:val="20"/>
          <w:szCs w:val="20"/>
          <w:highlight w:val="cyan"/>
        </w:rPr>
      </w:pPr>
    </w:p>
    <w:p w14:paraId="6CDC4E2E" w14:textId="54E765A9" w:rsidR="00D46490" w:rsidRPr="0052631C" w:rsidRDefault="00A6193F" w:rsidP="00A6193F">
      <w:pPr>
        <w:pStyle w:val="Bezmezer"/>
        <w:ind w:left="1134"/>
        <w:jc w:val="both"/>
        <w:rPr>
          <w:rFonts w:ascii="Arial" w:hAnsi="Arial" w:cs="Arial"/>
          <w:sz w:val="20"/>
          <w:szCs w:val="20"/>
          <w:lang w:eastAsia="cs-CZ"/>
        </w:rPr>
      </w:pPr>
      <w:r w:rsidRPr="0052631C">
        <w:rPr>
          <w:rStyle w:val="st"/>
          <w:rFonts w:ascii="Arial" w:hAnsi="Arial" w:cs="Arial"/>
          <w:sz w:val="20"/>
          <w:szCs w:val="20"/>
        </w:rPr>
        <w:t xml:space="preserve">MČ Praha 18 </w:t>
      </w:r>
      <w:r w:rsidRPr="0052631C">
        <w:rPr>
          <w:rFonts w:ascii="Arial" w:hAnsi="Arial" w:cs="Arial"/>
          <w:sz w:val="20"/>
          <w:szCs w:val="20"/>
          <w:lang w:eastAsia="cs-CZ"/>
        </w:rPr>
        <w:t>a Společnost berou na vědomí znalecký posudek č. 5 731-12-2020 ze dne 6.</w:t>
      </w:r>
      <w:r w:rsidR="000F6210" w:rsidRPr="0052631C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52631C">
        <w:rPr>
          <w:rFonts w:ascii="Arial" w:hAnsi="Arial" w:cs="Arial"/>
          <w:sz w:val="20"/>
          <w:szCs w:val="20"/>
          <w:lang w:eastAsia="cs-CZ"/>
        </w:rPr>
        <w:t>3.</w:t>
      </w:r>
      <w:r w:rsidR="000F6210" w:rsidRPr="0052631C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52631C">
        <w:rPr>
          <w:rFonts w:ascii="Arial" w:hAnsi="Arial" w:cs="Arial"/>
          <w:sz w:val="20"/>
          <w:szCs w:val="20"/>
          <w:lang w:eastAsia="cs-CZ"/>
        </w:rPr>
        <w:t xml:space="preserve">2020 vyhotovený znaleckým ústavem, </w:t>
      </w:r>
      <w:r w:rsidR="000F6210" w:rsidRPr="0052631C">
        <w:rPr>
          <w:rFonts w:ascii="Arial" w:hAnsi="Arial" w:cs="Arial"/>
          <w:sz w:val="20"/>
          <w:szCs w:val="20"/>
          <w:lang w:eastAsia="cs-CZ"/>
        </w:rPr>
        <w:t xml:space="preserve">společností </w:t>
      </w:r>
      <w:r w:rsidRPr="0052631C">
        <w:rPr>
          <w:rFonts w:ascii="Arial" w:hAnsi="Arial" w:cs="Arial"/>
          <w:sz w:val="20"/>
          <w:szCs w:val="20"/>
          <w:lang w:eastAsia="cs-CZ"/>
        </w:rPr>
        <w:t xml:space="preserve">Česká znalecká, a.s., IČ:  </w:t>
      </w:r>
      <w:r w:rsidR="000F6210" w:rsidRPr="0052631C">
        <w:rPr>
          <w:rFonts w:ascii="Arial" w:hAnsi="Arial" w:cs="Arial"/>
          <w:color w:val="000000"/>
          <w:sz w:val="20"/>
          <w:szCs w:val="20"/>
        </w:rPr>
        <w:t>25260</w:t>
      </w:r>
      <w:r w:rsidRPr="0052631C">
        <w:rPr>
          <w:rFonts w:ascii="Arial" w:hAnsi="Arial" w:cs="Arial"/>
          <w:color w:val="000000"/>
          <w:sz w:val="20"/>
          <w:szCs w:val="20"/>
        </w:rPr>
        <w:t>138</w:t>
      </w:r>
      <w:r w:rsidRPr="0052631C">
        <w:rPr>
          <w:rFonts w:ascii="Arial" w:hAnsi="Arial" w:cs="Arial"/>
          <w:sz w:val="20"/>
          <w:szCs w:val="20"/>
          <w:lang w:eastAsia="cs-CZ"/>
        </w:rPr>
        <w:t>, který</w:t>
      </w:r>
      <w:r w:rsidR="000F6210" w:rsidRPr="0052631C">
        <w:rPr>
          <w:rFonts w:ascii="Arial" w:hAnsi="Arial" w:cs="Arial"/>
          <w:sz w:val="20"/>
          <w:szCs w:val="20"/>
          <w:lang w:eastAsia="cs-CZ"/>
        </w:rPr>
        <w:t xml:space="preserve"> je přílohou č. 3 této smlouvy a jímž </w:t>
      </w:r>
      <w:r w:rsidRPr="0052631C">
        <w:rPr>
          <w:rFonts w:ascii="Arial" w:hAnsi="Arial" w:cs="Arial"/>
          <w:sz w:val="20"/>
          <w:szCs w:val="20"/>
          <w:lang w:eastAsia="cs-CZ"/>
        </w:rPr>
        <w:t xml:space="preserve">byla </w:t>
      </w:r>
      <w:r w:rsidR="000F6210" w:rsidRPr="0052631C">
        <w:rPr>
          <w:rFonts w:ascii="Arial" w:hAnsi="Arial" w:cs="Arial"/>
          <w:sz w:val="20"/>
          <w:szCs w:val="20"/>
          <w:lang w:eastAsia="cs-CZ"/>
        </w:rPr>
        <w:t xml:space="preserve">určena (stanovena) </w:t>
      </w:r>
      <w:r w:rsidR="00D46490" w:rsidRPr="0052631C">
        <w:rPr>
          <w:rFonts w:ascii="Arial" w:hAnsi="Arial" w:cs="Arial"/>
          <w:sz w:val="20"/>
          <w:szCs w:val="20"/>
          <w:lang w:eastAsia="cs-CZ"/>
        </w:rPr>
        <w:t>cena obvyklá Pozemků pro MČ, pokud by došlo ke Změně ÚP, v roce:</w:t>
      </w:r>
    </w:p>
    <w:p w14:paraId="4676604F" w14:textId="74AED3F1" w:rsidR="00D46490" w:rsidRPr="0052631C" w:rsidRDefault="00D46490" w:rsidP="00D46490">
      <w:pPr>
        <w:pStyle w:val="Default"/>
        <w:numPr>
          <w:ilvl w:val="0"/>
          <w:numId w:val="24"/>
        </w:numPr>
        <w:autoSpaceDE/>
        <w:autoSpaceDN/>
        <w:adjustRightInd/>
        <w:ind w:left="1418" w:hanging="284"/>
        <w:jc w:val="both"/>
        <w:rPr>
          <w:rFonts w:ascii="Arial" w:hAnsi="Arial" w:cs="Arial"/>
          <w:color w:val="auto"/>
          <w:sz w:val="20"/>
          <w:szCs w:val="20"/>
          <w:lang w:eastAsia="cs-CZ"/>
        </w:rPr>
      </w:pPr>
      <w:r w:rsidRPr="0052631C">
        <w:rPr>
          <w:rFonts w:ascii="Arial" w:hAnsi="Arial" w:cs="Arial"/>
          <w:sz w:val="20"/>
          <w:szCs w:val="20"/>
          <w:lang w:eastAsia="cs-CZ"/>
        </w:rPr>
        <w:lastRenderedPageBreak/>
        <w:t xml:space="preserve">2020 na částku </w:t>
      </w:r>
      <w:r w:rsidRPr="0052631C">
        <w:rPr>
          <w:rFonts w:ascii="Arial" w:hAnsi="Arial" w:cs="Arial"/>
          <w:bCs/>
          <w:sz w:val="20"/>
          <w:szCs w:val="20"/>
        </w:rPr>
        <w:t>5.500,00 Kč/m²</w:t>
      </w:r>
      <w:r w:rsidRPr="0052631C">
        <w:rPr>
          <w:rFonts w:ascii="Arial" w:hAnsi="Arial" w:cs="Arial"/>
          <w:sz w:val="20"/>
          <w:szCs w:val="20"/>
          <w:lang w:eastAsia="cs-CZ"/>
        </w:rPr>
        <w:t>;</w:t>
      </w:r>
    </w:p>
    <w:p w14:paraId="77BA5BE7" w14:textId="04BFA52E" w:rsidR="00D46490" w:rsidRPr="0052631C" w:rsidRDefault="00D46490" w:rsidP="00D46490">
      <w:pPr>
        <w:pStyle w:val="Default"/>
        <w:numPr>
          <w:ilvl w:val="0"/>
          <w:numId w:val="24"/>
        </w:numPr>
        <w:autoSpaceDE/>
        <w:autoSpaceDN/>
        <w:adjustRightInd/>
        <w:ind w:left="1418" w:hanging="284"/>
        <w:jc w:val="both"/>
        <w:rPr>
          <w:rFonts w:ascii="Arial" w:hAnsi="Arial" w:cs="Arial"/>
          <w:color w:val="auto"/>
          <w:sz w:val="20"/>
          <w:szCs w:val="20"/>
          <w:lang w:eastAsia="cs-CZ"/>
        </w:rPr>
      </w:pPr>
      <w:r w:rsidRPr="0052631C">
        <w:rPr>
          <w:rFonts w:ascii="Arial" w:hAnsi="Arial" w:cs="Arial"/>
          <w:sz w:val="20"/>
          <w:szCs w:val="20"/>
          <w:lang w:eastAsia="cs-CZ"/>
        </w:rPr>
        <w:t xml:space="preserve">2021 na částku </w:t>
      </w:r>
      <w:r w:rsidRPr="0052631C">
        <w:rPr>
          <w:rFonts w:ascii="Arial" w:hAnsi="Arial" w:cs="Arial"/>
          <w:bCs/>
          <w:sz w:val="20"/>
          <w:szCs w:val="20"/>
        </w:rPr>
        <w:t>5.665,00 Kč/m²</w:t>
      </w:r>
      <w:r w:rsidRPr="0052631C">
        <w:rPr>
          <w:rFonts w:ascii="Arial" w:hAnsi="Arial" w:cs="Arial"/>
          <w:color w:val="auto"/>
          <w:sz w:val="20"/>
          <w:szCs w:val="20"/>
          <w:lang w:eastAsia="cs-CZ"/>
        </w:rPr>
        <w:t xml:space="preserve">; </w:t>
      </w:r>
    </w:p>
    <w:p w14:paraId="6BB2C65C" w14:textId="77777777" w:rsidR="000F6210" w:rsidRPr="0052631C" w:rsidRDefault="00D46490" w:rsidP="000F6210">
      <w:pPr>
        <w:pStyle w:val="Default"/>
        <w:numPr>
          <w:ilvl w:val="0"/>
          <w:numId w:val="24"/>
        </w:numPr>
        <w:autoSpaceDE/>
        <w:autoSpaceDN/>
        <w:adjustRightInd/>
        <w:ind w:left="1418" w:hanging="284"/>
        <w:jc w:val="both"/>
        <w:rPr>
          <w:rFonts w:ascii="Arial" w:hAnsi="Arial" w:cs="Arial"/>
          <w:color w:val="auto"/>
          <w:sz w:val="20"/>
          <w:szCs w:val="20"/>
          <w:lang w:eastAsia="cs-CZ"/>
        </w:rPr>
      </w:pPr>
      <w:r w:rsidRPr="0052631C">
        <w:rPr>
          <w:rFonts w:ascii="Arial" w:hAnsi="Arial" w:cs="Arial"/>
          <w:sz w:val="20"/>
          <w:szCs w:val="20"/>
          <w:lang w:eastAsia="cs-CZ"/>
        </w:rPr>
        <w:t xml:space="preserve">2022 na částku </w:t>
      </w:r>
      <w:r w:rsidRPr="0052631C">
        <w:rPr>
          <w:rFonts w:ascii="Arial" w:hAnsi="Arial" w:cs="Arial"/>
          <w:bCs/>
          <w:sz w:val="20"/>
          <w:szCs w:val="20"/>
        </w:rPr>
        <w:t>5.835,00 Kč</w:t>
      </w:r>
      <w:r w:rsidR="000F6210" w:rsidRPr="0052631C">
        <w:rPr>
          <w:rFonts w:ascii="Arial" w:hAnsi="Arial" w:cs="Arial"/>
          <w:bCs/>
          <w:sz w:val="20"/>
          <w:szCs w:val="20"/>
        </w:rPr>
        <w:t>/m²</w:t>
      </w:r>
      <w:r w:rsidRPr="0052631C">
        <w:rPr>
          <w:rFonts w:ascii="Arial" w:hAnsi="Arial" w:cs="Arial"/>
          <w:bCs/>
          <w:sz w:val="20"/>
          <w:szCs w:val="20"/>
        </w:rPr>
        <w:t>;</w:t>
      </w:r>
    </w:p>
    <w:p w14:paraId="2EB4BD3A" w14:textId="77777777" w:rsidR="000F6210" w:rsidRPr="0052631C" w:rsidRDefault="00D46490" w:rsidP="000F6210">
      <w:pPr>
        <w:pStyle w:val="Default"/>
        <w:numPr>
          <w:ilvl w:val="0"/>
          <w:numId w:val="24"/>
        </w:numPr>
        <w:autoSpaceDE/>
        <w:autoSpaceDN/>
        <w:adjustRightInd/>
        <w:ind w:left="1418" w:hanging="284"/>
        <w:jc w:val="both"/>
        <w:rPr>
          <w:rFonts w:ascii="Arial" w:hAnsi="Arial" w:cs="Arial"/>
          <w:color w:val="auto"/>
          <w:sz w:val="20"/>
          <w:szCs w:val="20"/>
          <w:lang w:eastAsia="cs-CZ"/>
        </w:rPr>
      </w:pPr>
      <w:r w:rsidRPr="0052631C">
        <w:rPr>
          <w:rFonts w:ascii="Arial" w:hAnsi="Arial" w:cs="Arial"/>
          <w:sz w:val="20"/>
          <w:szCs w:val="20"/>
          <w:lang w:eastAsia="cs-CZ"/>
        </w:rPr>
        <w:t xml:space="preserve">2023 na částku </w:t>
      </w:r>
      <w:r w:rsidRPr="0052631C">
        <w:rPr>
          <w:rFonts w:ascii="Arial" w:hAnsi="Arial" w:cs="Arial"/>
          <w:bCs/>
          <w:sz w:val="20"/>
          <w:szCs w:val="20"/>
        </w:rPr>
        <w:t>6.010,00 Kč/m²;</w:t>
      </w:r>
    </w:p>
    <w:p w14:paraId="04080F89" w14:textId="77777777" w:rsidR="000F6210" w:rsidRPr="0052631C" w:rsidRDefault="00D46490" w:rsidP="000F6210">
      <w:pPr>
        <w:pStyle w:val="Default"/>
        <w:numPr>
          <w:ilvl w:val="0"/>
          <w:numId w:val="24"/>
        </w:numPr>
        <w:autoSpaceDE/>
        <w:autoSpaceDN/>
        <w:adjustRightInd/>
        <w:ind w:left="1418" w:hanging="284"/>
        <w:jc w:val="both"/>
        <w:rPr>
          <w:rFonts w:ascii="Arial" w:hAnsi="Arial" w:cs="Arial"/>
          <w:color w:val="auto"/>
          <w:sz w:val="20"/>
          <w:szCs w:val="20"/>
          <w:lang w:eastAsia="cs-CZ"/>
        </w:rPr>
      </w:pPr>
      <w:r w:rsidRPr="0052631C">
        <w:rPr>
          <w:rFonts w:ascii="Arial" w:hAnsi="Arial" w:cs="Arial"/>
          <w:sz w:val="20"/>
          <w:szCs w:val="20"/>
          <w:lang w:eastAsia="cs-CZ"/>
        </w:rPr>
        <w:t xml:space="preserve">2024 na částku </w:t>
      </w:r>
      <w:r w:rsidRPr="0052631C">
        <w:rPr>
          <w:rFonts w:ascii="Arial" w:hAnsi="Arial" w:cs="Arial"/>
          <w:bCs/>
          <w:sz w:val="20"/>
          <w:szCs w:val="20"/>
        </w:rPr>
        <w:t>6.190,00 Kč</w:t>
      </w:r>
      <w:r w:rsidR="000F6210" w:rsidRPr="0052631C">
        <w:rPr>
          <w:rFonts w:ascii="Arial" w:hAnsi="Arial" w:cs="Arial"/>
          <w:bCs/>
          <w:sz w:val="20"/>
          <w:szCs w:val="20"/>
        </w:rPr>
        <w:t>/m²</w:t>
      </w:r>
      <w:r w:rsidRPr="0052631C">
        <w:rPr>
          <w:rFonts w:ascii="Arial" w:hAnsi="Arial" w:cs="Arial"/>
          <w:bCs/>
          <w:sz w:val="20"/>
          <w:szCs w:val="20"/>
        </w:rPr>
        <w:t>;</w:t>
      </w:r>
    </w:p>
    <w:p w14:paraId="56184DF3" w14:textId="4448AC39" w:rsidR="00D46490" w:rsidRPr="0052631C" w:rsidRDefault="00D46490" w:rsidP="000F6210">
      <w:pPr>
        <w:pStyle w:val="Default"/>
        <w:numPr>
          <w:ilvl w:val="0"/>
          <w:numId w:val="24"/>
        </w:numPr>
        <w:autoSpaceDE/>
        <w:autoSpaceDN/>
        <w:adjustRightInd/>
        <w:ind w:left="1418" w:hanging="284"/>
        <w:jc w:val="both"/>
        <w:rPr>
          <w:rFonts w:ascii="Arial" w:hAnsi="Arial" w:cs="Arial"/>
          <w:color w:val="auto"/>
          <w:sz w:val="20"/>
          <w:szCs w:val="20"/>
          <w:lang w:eastAsia="cs-CZ"/>
        </w:rPr>
      </w:pPr>
      <w:r w:rsidRPr="0052631C">
        <w:rPr>
          <w:rFonts w:ascii="Arial" w:hAnsi="Arial" w:cs="Arial"/>
          <w:sz w:val="20"/>
          <w:szCs w:val="20"/>
        </w:rPr>
        <w:t xml:space="preserve">2025 na částku </w:t>
      </w:r>
      <w:r w:rsidRPr="0052631C">
        <w:rPr>
          <w:rFonts w:ascii="Arial" w:hAnsi="Arial" w:cs="Arial"/>
          <w:bCs/>
          <w:sz w:val="20"/>
          <w:szCs w:val="20"/>
        </w:rPr>
        <w:t>6.376,00 Kč/m²</w:t>
      </w:r>
      <w:r w:rsidR="000F6210" w:rsidRPr="0052631C">
        <w:rPr>
          <w:rFonts w:ascii="Arial" w:hAnsi="Arial" w:cs="Arial"/>
          <w:bCs/>
          <w:sz w:val="20"/>
          <w:szCs w:val="20"/>
        </w:rPr>
        <w:t>.</w:t>
      </w:r>
    </w:p>
    <w:p w14:paraId="30E9D3F7" w14:textId="3303DC0D" w:rsidR="00A6193F" w:rsidRPr="000F6210" w:rsidRDefault="00A6193F" w:rsidP="00D46490">
      <w:pPr>
        <w:pStyle w:val="Bezmezer"/>
        <w:ind w:left="1134"/>
        <w:jc w:val="both"/>
        <w:rPr>
          <w:rFonts w:ascii="Arial" w:hAnsi="Arial" w:cs="Arial"/>
          <w:sz w:val="20"/>
          <w:szCs w:val="20"/>
          <w:lang w:eastAsia="cs-CZ"/>
        </w:rPr>
      </w:pPr>
    </w:p>
    <w:p w14:paraId="6439CBAD" w14:textId="77777777" w:rsidR="00EF5706" w:rsidRPr="00E42EA6" w:rsidRDefault="00EF5706" w:rsidP="004517FC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847883D" w14:textId="77777777" w:rsidR="00AD6A96" w:rsidRDefault="00527910" w:rsidP="000D611F">
      <w:pPr>
        <w:pStyle w:val="Bezmezer"/>
        <w:numPr>
          <w:ilvl w:val="1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42EA6">
        <w:rPr>
          <w:rStyle w:val="st"/>
          <w:rFonts w:ascii="Arial" w:hAnsi="Arial" w:cs="Arial"/>
          <w:sz w:val="20"/>
          <w:szCs w:val="20"/>
        </w:rPr>
        <w:t>MČ Praha 18</w:t>
      </w:r>
      <w:r w:rsidRPr="00E42EA6">
        <w:rPr>
          <w:rStyle w:val="st"/>
          <w:rFonts w:ascii="Arial" w:hAnsi="Arial" w:cs="Arial"/>
          <w:b/>
          <w:sz w:val="20"/>
          <w:szCs w:val="20"/>
        </w:rPr>
        <w:t xml:space="preserve"> </w:t>
      </w:r>
      <w:r w:rsidR="000D611F" w:rsidRPr="00E42EA6">
        <w:rPr>
          <w:rFonts w:ascii="Arial" w:hAnsi="Arial" w:cs="Arial"/>
          <w:sz w:val="20"/>
          <w:szCs w:val="20"/>
        </w:rPr>
        <w:t>deklaruje, že</w:t>
      </w:r>
      <w:r w:rsidR="00AD6A96">
        <w:rPr>
          <w:rFonts w:ascii="Arial" w:hAnsi="Arial" w:cs="Arial"/>
          <w:sz w:val="20"/>
          <w:szCs w:val="20"/>
        </w:rPr>
        <w:t>:</w:t>
      </w:r>
    </w:p>
    <w:p w14:paraId="0B423E37" w14:textId="77777777" w:rsidR="000D68E3" w:rsidRDefault="000D68E3" w:rsidP="000D68E3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</w:p>
    <w:p w14:paraId="07598459" w14:textId="77777777" w:rsidR="00AD6A96" w:rsidRDefault="000D611F" w:rsidP="00AD6A96">
      <w:pPr>
        <w:pStyle w:val="Bezmezer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E42EA6">
        <w:rPr>
          <w:rFonts w:ascii="Arial" w:hAnsi="Arial" w:cs="Arial"/>
          <w:sz w:val="20"/>
          <w:szCs w:val="20"/>
        </w:rPr>
        <w:t>má zájem spolupracovat s</w:t>
      </w:r>
      <w:r w:rsidR="00F81BD1" w:rsidRPr="00E42EA6">
        <w:rPr>
          <w:rFonts w:ascii="Arial" w:hAnsi="Arial" w:cs="Arial"/>
          <w:sz w:val="20"/>
          <w:szCs w:val="20"/>
        </w:rPr>
        <w:t>e</w:t>
      </w:r>
      <w:r w:rsidRPr="00E42EA6">
        <w:rPr>
          <w:rFonts w:ascii="Arial" w:hAnsi="Arial" w:cs="Arial"/>
          <w:sz w:val="20"/>
          <w:szCs w:val="20"/>
        </w:rPr>
        <w:t> </w:t>
      </w:r>
      <w:r w:rsidR="00A043A8" w:rsidRPr="00E42EA6">
        <w:rPr>
          <w:rFonts w:ascii="Arial" w:hAnsi="Arial" w:cs="Arial"/>
          <w:sz w:val="20"/>
          <w:szCs w:val="20"/>
        </w:rPr>
        <w:t>S</w:t>
      </w:r>
      <w:r w:rsidR="00F81BD1" w:rsidRPr="00E42EA6">
        <w:rPr>
          <w:rFonts w:ascii="Arial" w:hAnsi="Arial" w:cs="Arial"/>
          <w:sz w:val="20"/>
          <w:szCs w:val="20"/>
        </w:rPr>
        <w:t>polečností</w:t>
      </w:r>
      <w:r w:rsidRPr="00E42EA6">
        <w:rPr>
          <w:rFonts w:ascii="Arial" w:hAnsi="Arial" w:cs="Arial"/>
          <w:sz w:val="20"/>
          <w:szCs w:val="20"/>
        </w:rPr>
        <w:t xml:space="preserve"> při rozvoji lokality a v souvislosti se </w:t>
      </w:r>
      <w:r w:rsidR="00EE636B" w:rsidRPr="00E42EA6">
        <w:rPr>
          <w:rFonts w:ascii="Arial" w:hAnsi="Arial" w:cs="Arial"/>
          <w:sz w:val="20"/>
          <w:szCs w:val="20"/>
        </w:rPr>
        <w:t>Z</w:t>
      </w:r>
      <w:r w:rsidRPr="00E42EA6">
        <w:rPr>
          <w:rFonts w:ascii="Arial" w:hAnsi="Arial" w:cs="Arial"/>
          <w:sz w:val="20"/>
          <w:szCs w:val="20"/>
        </w:rPr>
        <w:t>měnou Ú</w:t>
      </w:r>
      <w:r w:rsidR="00EE636B" w:rsidRPr="00E42EA6">
        <w:rPr>
          <w:rFonts w:ascii="Arial" w:hAnsi="Arial" w:cs="Arial"/>
          <w:sz w:val="20"/>
          <w:szCs w:val="20"/>
        </w:rPr>
        <w:t>P</w:t>
      </w:r>
      <w:r w:rsidRPr="00E42EA6">
        <w:rPr>
          <w:rFonts w:ascii="Arial" w:hAnsi="Arial" w:cs="Arial"/>
          <w:sz w:val="20"/>
          <w:szCs w:val="20"/>
        </w:rPr>
        <w:t xml:space="preserve">, která umožní </w:t>
      </w:r>
      <w:r w:rsidR="00EE636B" w:rsidRPr="00E42EA6">
        <w:rPr>
          <w:rFonts w:ascii="Arial" w:hAnsi="Arial" w:cs="Arial"/>
          <w:sz w:val="20"/>
          <w:szCs w:val="20"/>
        </w:rPr>
        <w:t xml:space="preserve">mj. i </w:t>
      </w:r>
      <w:r w:rsidRPr="00E42EA6">
        <w:rPr>
          <w:rFonts w:ascii="Arial" w:hAnsi="Arial" w:cs="Arial"/>
          <w:sz w:val="20"/>
          <w:szCs w:val="20"/>
        </w:rPr>
        <w:t>zřízení shora uvedené občanské vybavenosti</w:t>
      </w:r>
      <w:r w:rsidR="006C4235">
        <w:rPr>
          <w:rFonts w:ascii="Arial" w:hAnsi="Arial" w:cs="Arial"/>
          <w:sz w:val="20"/>
          <w:szCs w:val="20"/>
        </w:rPr>
        <w:t xml:space="preserve"> a </w:t>
      </w:r>
      <w:r w:rsidR="006C4235" w:rsidRPr="00E42EA6">
        <w:rPr>
          <w:rFonts w:ascii="Arial" w:hAnsi="Arial" w:cs="Arial"/>
          <w:sz w:val="20"/>
          <w:szCs w:val="20"/>
        </w:rPr>
        <w:t>staveb</w:t>
      </w:r>
      <w:r w:rsidR="006C4235">
        <w:rPr>
          <w:rFonts w:ascii="Arial" w:hAnsi="Arial" w:cs="Arial"/>
          <w:sz w:val="20"/>
          <w:szCs w:val="20"/>
        </w:rPr>
        <w:t xml:space="preserve"> a zařízení</w:t>
      </w:r>
      <w:r w:rsidR="006C4235" w:rsidRPr="00E42EA6">
        <w:rPr>
          <w:rFonts w:ascii="Arial" w:hAnsi="Arial" w:cs="Arial"/>
          <w:sz w:val="20"/>
          <w:szCs w:val="20"/>
        </w:rPr>
        <w:t xml:space="preserve"> pro </w:t>
      </w:r>
      <w:r w:rsidR="006C4235">
        <w:rPr>
          <w:rFonts w:ascii="Arial" w:hAnsi="Arial" w:cs="Arial"/>
          <w:sz w:val="20"/>
          <w:szCs w:val="20"/>
        </w:rPr>
        <w:t>sport a tělovýchovu</w:t>
      </w:r>
      <w:r w:rsidRPr="00E42EA6">
        <w:rPr>
          <w:rFonts w:ascii="Arial" w:hAnsi="Arial" w:cs="Arial"/>
          <w:sz w:val="20"/>
          <w:szCs w:val="20"/>
        </w:rPr>
        <w:t xml:space="preserve"> na Pozemcích</w:t>
      </w:r>
      <w:r w:rsidR="00AD6A96">
        <w:rPr>
          <w:rFonts w:ascii="Arial" w:hAnsi="Arial" w:cs="Arial"/>
          <w:sz w:val="20"/>
          <w:szCs w:val="20"/>
        </w:rPr>
        <w:t>;</w:t>
      </w:r>
    </w:p>
    <w:p w14:paraId="1036FEEF" w14:textId="77777777" w:rsidR="000D68E3" w:rsidRDefault="000D68E3" w:rsidP="000D68E3">
      <w:pPr>
        <w:pStyle w:val="Bezmezer"/>
        <w:ind w:left="786"/>
        <w:jc w:val="both"/>
        <w:rPr>
          <w:rFonts w:ascii="Arial" w:hAnsi="Arial" w:cs="Arial"/>
          <w:sz w:val="20"/>
          <w:szCs w:val="20"/>
        </w:rPr>
      </w:pPr>
    </w:p>
    <w:p w14:paraId="28DEDDEF" w14:textId="77777777" w:rsidR="000D611F" w:rsidRPr="00E42EA6" w:rsidRDefault="00AD6A96" w:rsidP="00AD6A96">
      <w:pPr>
        <w:pStyle w:val="Bezmezer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vzala na vědomí Podkladovou studii</w:t>
      </w:r>
      <w:r w:rsidR="00A11025">
        <w:rPr>
          <w:rFonts w:ascii="Arial" w:hAnsi="Arial" w:cs="Arial"/>
          <w:sz w:val="20"/>
          <w:szCs w:val="20"/>
        </w:rPr>
        <w:t xml:space="preserve"> a nemá k ní připomínek</w:t>
      </w:r>
      <w:r>
        <w:rPr>
          <w:rFonts w:ascii="Arial" w:hAnsi="Arial" w:cs="Arial"/>
          <w:sz w:val="20"/>
          <w:szCs w:val="20"/>
        </w:rPr>
        <w:t xml:space="preserve">, </w:t>
      </w:r>
      <w:r w:rsidR="00A11025">
        <w:rPr>
          <w:rFonts w:ascii="Arial" w:hAnsi="Arial" w:cs="Arial"/>
          <w:sz w:val="20"/>
          <w:szCs w:val="20"/>
        </w:rPr>
        <w:t>jako k</w:t>
      </w:r>
      <w:r w:rsidR="00F43D14">
        <w:rPr>
          <w:rFonts w:ascii="Arial" w:hAnsi="Arial" w:cs="Arial"/>
          <w:sz w:val="20"/>
          <w:szCs w:val="20"/>
        </w:rPr>
        <w:t xml:space="preserve"> výchozí</w:t>
      </w:r>
      <w:r w:rsidR="00A11025">
        <w:rPr>
          <w:rFonts w:ascii="Arial" w:hAnsi="Arial" w:cs="Arial"/>
          <w:sz w:val="20"/>
          <w:szCs w:val="20"/>
        </w:rPr>
        <w:t>mu</w:t>
      </w:r>
      <w:r w:rsidR="00F43D14">
        <w:rPr>
          <w:rFonts w:ascii="Arial" w:hAnsi="Arial" w:cs="Arial"/>
          <w:sz w:val="20"/>
          <w:szCs w:val="20"/>
        </w:rPr>
        <w:t xml:space="preserve"> návrh</w:t>
      </w:r>
      <w:r w:rsidR="00A11025">
        <w:rPr>
          <w:rFonts w:ascii="Arial" w:hAnsi="Arial" w:cs="Arial"/>
          <w:sz w:val="20"/>
          <w:szCs w:val="20"/>
        </w:rPr>
        <w:t>u</w:t>
      </w:r>
      <w:r w:rsidR="00A610B4">
        <w:rPr>
          <w:rFonts w:ascii="Arial" w:hAnsi="Arial" w:cs="Arial"/>
          <w:sz w:val="20"/>
          <w:szCs w:val="20"/>
        </w:rPr>
        <w:t xml:space="preserve"> sloužící</w:t>
      </w:r>
      <w:r w:rsidR="00A11025">
        <w:rPr>
          <w:rFonts w:ascii="Arial" w:hAnsi="Arial" w:cs="Arial"/>
          <w:sz w:val="20"/>
          <w:szCs w:val="20"/>
        </w:rPr>
        <w:t>mu</w:t>
      </w:r>
      <w:r w:rsidR="00A610B4">
        <w:rPr>
          <w:rFonts w:ascii="Arial" w:hAnsi="Arial" w:cs="Arial"/>
          <w:sz w:val="20"/>
          <w:szCs w:val="20"/>
        </w:rPr>
        <w:t xml:space="preserve"> účelům dalšího projednávání, jak s </w:t>
      </w:r>
      <w:r w:rsidR="00A610B4" w:rsidRPr="00E42EA6">
        <w:rPr>
          <w:rFonts w:ascii="Arial" w:hAnsi="Arial" w:cs="Arial"/>
          <w:sz w:val="20"/>
          <w:szCs w:val="20"/>
        </w:rPr>
        <w:t>MČ Praha 18</w:t>
      </w:r>
      <w:r w:rsidR="00225496">
        <w:rPr>
          <w:rFonts w:ascii="Arial" w:hAnsi="Arial" w:cs="Arial"/>
          <w:sz w:val="20"/>
          <w:szCs w:val="20"/>
        </w:rPr>
        <w:t xml:space="preserve"> (co do výběru z variantních řešení Pozemků MČ a navazujícího dopravního a dalšího řešení)</w:t>
      </w:r>
      <w:r w:rsidR="00A610B4">
        <w:rPr>
          <w:rFonts w:ascii="Arial" w:hAnsi="Arial" w:cs="Arial"/>
          <w:sz w:val="20"/>
          <w:szCs w:val="20"/>
        </w:rPr>
        <w:t>, tak i s dotčenými orgány a úřady</w:t>
      </w:r>
      <w:r w:rsidR="000D611F" w:rsidRPr="00E42EA6">
        <w:rPr>
          <w:rFonts w:ascii="Arial" w:hAnsi="Arial" w:cs="Arial"/>
          <w:sz w:val="20"/>
          <w:szCs w:val="20"/>
        </w:rPr>
        <w:t>.</w:t>
      </w:r>
    </w:p>
    <w:p w14:paraId="08F4DBC4" w14:textId="77777777" w:rsidR="000D611F" w:rsidRPr="00E42EA6" w:rsidRDefault="000D611F" w:rsidP="000D611F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</w:p>
    <w:p w14:paraId="349F9BB0" w14:textId="3ED35562" w:rsidR="000D611F" w:rsidRDefault="000D611F" w:rsidP="000D611F">
      <w:pPr>
        <w:pStyle w:val="Bezmezer"/>
        <w:numPr>
          <w:ilvl w:val="1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42EA6">
        <w:rPr>
          <w:rFonts w:ascii="Arial" w:hAnsi="Arial" w:cs="Arial"/>
          <w:sz w:val="20"/>
          <w:szCs w:val="20"/>
        </w:rPr>
        <w:t xml:space="preserve">S ohledem na shora uvedené společné zájmy níže strany popisují principy jejich vzájemné spolupráce při rozvoji rezidenční lokality v souladu se </w:t>
      </w:r>
      <w:r w:rsidR="00A5630A" w:rsidRPr="00E42EA6">
        <w:rPr>
          <w:rFonts w:ascii="Arial" w:hAnsi="Arial" w:cs="Arial"/>
          <w:sz w:val="20"/>
          <w:szCs w:val="20"/>
        </w:rPr>
        <w:t>Z</w:t>
      </w:r>
      <w:r w:rsidRPr="00E42EA6">
        <w:rPr>
          <w:rFonts w:ascii="Arial" w:hAnsi="Arial" w:cs="Arial"/>
          <w:sz w:val="20"/>
          <w:szCs w:val="20"/>
        </w:rPr>
        <w:t xml:space="preserve">měnou </w:t>
      </w:r>
      <w:r w:rsidR="00A5630A" w:rsidRPr="00E42EA6">
        <w:rPr>
          <w:rFonts w:ascii="Arial" w:hAnsi="Arial" w:cs="Arial"/>
          <w:sz w:val="20"/>
          <w:szCs w:val="20"/>
        </w:rPr>
        <w:t>ÚP</w:t>
      </w:r>
      <w:r w:rsidRPr="00E42EA6">
        <w:rPr>
          <w:rFonts w:ascii="Arial" w:hAnsi="Arial" w:cs="Arial"/>
          <w:sz w:val="20"/>
          <w:szCs w:val="20"/>
        </w:rPr>
        <w:t xml:space="preserve">, zahrnující i shora uvedenou </w:t>
      </w:r>
      <w:r w:rsidR="00E94915" w:rsidRPr="0052631C">
        <w:rPr>
          <w:rFonts w:ascii="Arial" w:hAnsi="Arial" w:cs="Arial"/>
          <w:sz w:val="20"/>
          <w:szCs w:val="20"/>
        </w:rPr>
        <w:t>veřejnou (</w:t>
      </w:r>
      <w:r w:rsidR="003876CF" w:rsidRPr="0052631C">
        <w:rPr>
          <w:rFonts w:ascii="Arial" w:hAnsi="Arial" w:cs="Arial"/>
          <w:sz w:val="20"/>
          <w:szCs w:val="20"/>
        </w:rPr>
        <w:t>občanskou</w:t>
      </w:r>
      <w:r w:rsidR="00E94915" w:rsidRPr="0052631C">
        <w:rPr>
          <w:rFonts w:ascii="Arial" w:hAnsi="Arial" w:cs="Arial"/>
          <w:sz w:val="20"/>
          <w:szCs w:val="20"/>
        </w:rPr>
        <w:t>)</w:t>
      </w:r>
      <w:r w:rsidR="003876CF" w:rsidRPr="00E42EA6">
        <w:rPr>
          <w:rFonts w:ascii="Arial" w:hAnsi="Arial" w:cs="Arial"/>
          <w:sz w:val="20"/>
          <w:szCs w:val="20"/>
        </w:rPr>
        <w:t xml:space="preserve"> vybavenost</w:t>
      </w:r>
      <w:r w:rsidR="006C4235">
        <w:rPr>
          <w:rFonts w:ascii="Arial" w:hAnsi="Arial" w:cs="Arial"/>
          <w:sz w:val="20"/>
          <w:szCs w:val="20"/>
        </w:rPr>
        <w:t xml:space="preserve"> a plochy pro stavby a zařízení</w:t>
      </w:r>
      <w:r w:rsidR="006C4235" w:rsidRPr="00E42EA6">
        <w:rPr>
          <w:rFonts w:ascii="Arial" w:hAnsi="Arial" w:cs="Arial"/>
          <w:sz w:val="20"/>
          <w:szCs w:val="20"/>
        </w:rPr>
        <w:t xml:space="preserve"> pro </w:t>
      </w:r>
      <w:r w:rsidR="006C4235">
        <w:rPr>
          <w:rFonts w:ascii="Arial" w:hAnsi="Arial" w:cs="Arial"/>
          <w:sz w:val="20"/>
          <w:szCs w:val="20"/>
        </w:rPr>
        <w:t>sport a tělovýchovu</w:t>
      </w:r>
      <w:r w:rsidRPr="00E42EA6">
        <w:rPr>
          <w:rFonts w:ascii="Arial" w:hAnsi="Arial" w:cs="Arial"/>
          <w:sz w:val="20"/>
          <w:szCs w:val="20"/>
        </w:rPr>
        <w:t xml:space="preserve">. </w:t>
      </w:r>
    </w:p>
    <w:p w14:paraId="4C33F47D" w14:textId="77777777" w:rsidR="000F6210" w:rsidRPr="00E42EA6" w:rsidRDefault="000F6210" w:rsidP="000F6210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</w:p>
    <w:p w14:paraId="6A246C3A" w14:textId="77777777" w:rsidR="00EF74FE" w:rsidRPr="00E42EA6" w:rsidRDefault="00EF74FE">
      <w:pPr>
        <w:rPr>
          <w:rFonts w:ascii="Arial" w:hAnsi="Arial" w:cs="Arial"/>
          <w:sz w:val="20"/>
          <w:szCs w:val="20"/>
        </w:rPr>
      </w:pPr>
    </w:p>
    <w:p w14:paraId="1258DD3E" w14:textId="77777777" w:rsidR="006634C4" w:rsidRPr="00E42EA6" w:rsidRDefault="006634C4" w:rsidP="006634C4">
      <w:pPr>
        <w:pStyle w:val="Bezmezer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E42EA6">
        <w:rPr>
          <w:rFonts w:ascii="Arial" w:hAnsi="Arial" w:cs="Arial"/>
          <w:b/>
          <w:sz w:val="20"/>
          <w:szCs w:val="20"/>
        </w:rPr>
        <w:t>Článek II.</w:t>
      </w:r>
    </w:p>
    <w:p w14:paraId="762C43C6" w14:textId="77777777" w:rsidR="00D50085" w:rsidRPr="00E42EA6" w:rsidRDefault="00D50085" w:rsidP="00D50085">
      <w:pPr>
        <w:pStyle w:val="Bezmezer"/>
        <w:ind w:left="426" w:hanging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42EA6">
        <w:rPr>
          <w:rFonts w:ascii="Arial" w:hAnsi="Arial" w:cs="Arial"/>
          <w:b/>
          <w:sz w:val="20"/>
          <w:szCs w:val="20"/>
          <w:u w:val="single"/>
        </w:rPr>
        <w:t xml:space="preserve">Předmět spolupráce </w:t>
      </w:r>
    </w:p>
    <w:p w14:paraId="1B31023C" w14:textId="77777777" w:rsidR="006634C4" w:rsidRPr="00E42EA6" w:rsidRDefault="006634C4" w:rsidP="006634C4">
      <w:pPr>
        <w:pStyle w:val="Bezmezer"/>
        <w:ind w:left="426" w:hanging="426"/>
        <w:rPr>
          <w:rFonts w:ascii="Arial" w:hAnsi="Arial" w:cs="Arial"/>
          <w:b/>
          <w:sz w:val="20"/>
          <w:szCs w:val="20"/>
          <w:u w:val="single"/>
        </w:rPr>
      </w:pPr>
    </w:p>
    <w:p w14:paraId="422F82A7" w14:textId="77777777" w:rsidR="003D0DD1" w:rsidRPr="00E42EA6" w:rsidRDefault="00971765" w:rsidP="006D62DB">
      <w:pPr>
        <w:pStyle w:val="Bezmezer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42EA6">
        <w:rPr>
          <w:rFonts w:ascii="Arial" w:hAnsi="Arial" w:cs="Arial"/>
          <w:sz w:val="20"/>
          <w:szCs w:val="20"/>
        </w:rPr>
        <w:t xml:space="preserve">Smluvní strany </w:t>
      </w:r>
      <w:r w:rsidR="009D619F" w:rsidRPr="00E42EA6">
        <w:rPr>
          <w:rFonts w:ascii="Arial" w:hAnsi="Arial" w:cs="Arial"/>
          <w:sz w:val="20"/>
          <w:szCs w:val="20"/>
        </w:rPr>
        <w:t>se</w:t>
      </w:r>
      <w:r w:rsidRPr="00E42EA6">
        <w:rPr>
          <w:rFonts w:ascii="Arial" w:hAnsi="Arial" w:cs="Arial"/>
          <w:sz w:val="20"/>
          <w:szCs w:val="20"/>
        </w:rPr>
        <w:t xml:space="preserve"> v rámci vzájemné spolupráce a pro naplnění společného zájmu vymezeného v článku I. této smlouvy, zavazují </w:t>
      </w:r>
      <w:r w:rsidR="00225496">
        <w:rPr>
          <w:rFonts w:ascii="Arial" w:hAnsi="Arial" w:cs="Arial"/>
          <w:sz w:val="20"/>
          <w:szCs w:val="20"/>
        </w:rPr>
        <w:t xml:space="preserve">jednak se vzájemně informovat o výsledcích jednání s veřejnoprávními subjekty relevantních pro plnění účelu této smlouvy (zejména v souvislosti s úpravami Podkladové studie) a zejména </w:t>
      </w:r>
      <w:r w:rsidRPr="00E42EA6">
        <w:rPr>
          <w:rFonts w:ascii="Arial" w:hAnsi="Arial" w:cs="Arial"/>
          <w:sz w:val="20"/>
          <w:szCs w:val="20"/>
        </w:rPr>
        <w:t>splnit následující povinnosti</w:t>
      </w:r>
      <w:r w:rsidR="003E7A0D" w:rsidRPr="00E42EA6">
        <w:rPr>
          <w:rFonts w:ascii="Arial" w:hAnsi="Arial" w:cs="Arial"/>
          <w:sz w:val="20"/>
          <w:szCs w:val="20"/>
        </w:rPr>
        <w:t xml:space="preserve"> uvedené v tomto článku smlouvy. </w:t>
      </w:r>
    </w:p>
    <w:p w14:paraId="33B405C1" w14:textId="77777777" w:rsidR="00971765" w:rsidRPr="00E42EA6" w:rsidRDefault="00971765" w:rsidP="00971765">
      <w:pPr>
        <w:pStyle w:val="Bezmezer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1C4D82B9" w14:textId="77777777" w:rsidR="00971765" w:rsidRPr="00E42EA6" w:rsidRDefault="00971765" w:rsidP="006D62DB">
      <w:pPr>
        <w:pStyle w:val="Bezmezer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42EA6">
        <w:rPr>
          <w:rFonts w:ascii="Arial" w:hAnsi="Arial" w:cs="Arial"/>
          <w:sz w:val="20"/>
          <w:szCs w:val="20"/>
        </w:rPr>
        <w:t>S</w:t>
      </w:r>
      <w:r w:rsidR="00F81BD1" w:rsidRPr="00E42EA6">
        <w:rPr>
          <w:rFonts w:ascii="Arial" w:hAnsi="Arial" w:cs="Arial"/>
          <w:sz w:val="20"/>
          <w:szCs w:val="20"/>
        </w:rPr>
        <w:t>polečnost</w:t>
      </w:r>
      <w:r w:rsidR="006D62DB" w:rsidRPr="00E42EA6">
        <w:rPr>
          <w:rFonts w:ascii="Arial" w:hAnsi="Arial" w:cs="Arial"/>
          <w:sz w:val="20"/>
          <w:szCs w:val="20"/>
        </w:rPr>
        <w:t xml:space="preserve"> se </w:t>
      </w:r>
      <w:r w:rsidR="009A7BDC" w:rsidRPr="00E42EA6">
        <w:rPr>
          <w:rFonts w:ascii="Arial" w:hAnsi="Arial" w:cs="Arial"/>
          <w:sz w:val="20"/>
          <w:szCs w:val="20"/>
        </w:rPr>
        <w:t>zavazuje ke splnění následujících povinností:</w:t>
      </w:r>
    </w:p>
    <w:p w14:paraId="649CC33B" w14:textId="77777777" w:rsidR="00971765" w:rsidRPr="00A52B25" w:rsidRDefault="00971765" w:rsidP="00971765">
      <w:pPr>
        <w:pStyle w:val="Bezmezer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7F12EB94" w14:textId="438738CF" w:rsidR="000C6983" w:rsidRPr="0056123E" w:rsidRDefault="000F6210" w:rsidP="00204D51">
      <w:pPr>
        <w:pStyle w:val="Bezmezer"/>
        <w:numPr>
          <w:ilvl w:val="2"/>
          <w:numId w:val="10"/>
        </w:numPr>
        <w:tabs>
          <w:tab w:val="left" w:pos="426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56123E">
        <w:rPr>
          <w:rFonts w:ascii="Arial" w:hAnsi="Arial" w:cs="Arial"/>
          <w:sz w:val="20"/>
          <w:szCs w:val="20"/>
        </w:rPr>
        <w:t>Společnost se zavazuje, že</w:t>
      </w:r>
      <w:r w:rsidR="00EF30E2" w:rsidRPr="0056123E">
        <w:rPr>
          <w:rFonts w:ascii="Arial" w:hAnsi="Arial" w:cs="Arial"/>
          <w:sz w:val="20"/>
          <w:szCs w:val="20"/>
        </w:rPr>
        <w:t xml:space="preserve"> úhrnná</w:t>
      </w:r>
      <w:r w:rsidRPr="0056123E">
        <w:rPr>
          <w:rFonts w:ascii="Arial" w:hAnsi="Arial" w:cs="Arial"/>
          <w:sz w:val="20"/>
          <w:szCs w:val="20"/>
        </w:rPr>
        <w:t xml:space="preserve"> výměra</w:t>
      </w:r>
      <w:r w:rsidR="00EF30E2" w:rsidRPr="0056123E">
        <w:rPr>
          <w:rFonts w:ascii="Arial" w:hAnsi="Arial" w:cs="Arial"/>
          <w:sz w:val="20"/>
          <w:szCs w:val="20"/>
        </w:rPr>
        <w:t xml:space="preserve"> (plocha)</w:t>
      </w:r>
      <w:r w:rsidRPr="0056123E">
        <w:rPr>
          <w:rFonts w:ascii="Arial" w:hAnsi="Arial" w:cs="Arial"/>
          <w:sz w:val="20"/>
          <w:szCs w:val="20"/>
        </w:rPr>
        <w:t xml:space="preserve"> hrubých </w:t>
      </w:r>
      <w:r w:rsidR="00911A0A">
        <w:rPr>
          <w:rFonts w:ascii="Arial" w:hAnsi="Arial" w:cs="Arial"/>
          <w:sz w:val="20"/>
          <w:szCs w:val="20"/>
        </w:rPr>
        <w:t xml:space="preserve">nadzemních </w:t>
      </w:r>
      <w:r w:rsidRPr="0056123E">
        <w:rPr>
          <w:rFonts w:ascii="Arial" w:hAnsi="Arial" w:cs="Arial"/>
          <w:sz w:val="20"/>
          <w:szCs w:val="20"/>
        </w:rPr>
        <w:t xml:space="preserve">podlažních ploch (HPP) </w:t>
      </w:r>
      <w:r w:rsidR="00790A95" w:rsidRPr="0056123E">
        <w:rPr>
          <w:rFonts w:ascii="Arial" w:hAnsi="Arial" w:cs="Arial"/>
          <w:sz w:val="20"/>
          <w:szCs w:val="20"/>
        </w:rPr>
        <w:t>budov v</w:t>
      </w:r>
      <w:r w:rsidR="00EF30E2" w:rsidRPr="0056123E">
        <w:rPr>
          <w:rFonts w:ascii="Arial" w:hAnsi="Arial" w:cs="Arial"/>
          <w:sz w:val="20"/>
          <w:szCs w:val="20"/>
        </w:rPr>
        <w:t xml:space="preserve">e </w:t>
      </w:r>
      <w:r w:rsidR="00EF30E2" w:rsidRPr="00722338">
        <w:rPr>
          <w:rFonts w:ascii="Arial" w:hAnsi="Arial" w:cs="Arial"/>
          <w:sz w:val="20"/>
          <w:szCs w:val="20"/>
        </w:rPr>
        <w:t>S</w:t>
      </w:r>
      <w:r w:rsidR="00790A95" w:rsidRPr="00722338">
        <w:rPr>
          <w:rFonts w:ascii="Arial" w:hAnsi="Arial" w:cs="Arial"/>
          <w:sz w:val="20"/>
          <w:szCs w:val="20"/>
        </w:rPr>
        <w:t>tavebním</w:t>
      </w:r>
      <w:r w:rsidR="00EF30E2" w:rsidRPr="00722338">
        <w:rPr>
          <w:rFonts w:ascii="Arial" w:hAnsi="Arial" w:cs="Arial"/>
          <w:sz w:val="20"/>
          <w:szCs w:val="20"/>
        </w:rPr>
        <w:t xml:space="preserve"> záměru nebude vyšší, než 315.000 </w:t>
      </w:r>
      <w:r w:rsidR="00EF30E2" w:rsidRPr="00722338">
        <w:rPr>
          <w:rFonts w:ascii="Arial" w:hAnsi="Arial" w:cs="Arial"/>
          <w:bCs/>
          <w:sz w:val="20"/>
          <w:szCs w:val="20"/>
        </w:rPr>
        <w:t>m².</w:t>
      </w:r>
      <w:r w:rsidR="00930D9C" w:rsidRPr="00722338">
        <w:rPr>
          <w:rFonts w:ascii="Arial" w:hAnsi="Arial" w:cs="Arial"/>
          <w:bCs/>
          <w:sz w:val="20"/>
          <w:szCs w:val="20"/>
        </w:rPr>
        <w:t xml:space="preserve"> </w:t>
      </w:r>
    </w:p>
    <w:p w14:paraId="404ECB4B" w14:textId="44C42473" w:rsidR="000C6983" w:rsidRDefault="000C6983" w:rsidP="000C6983">
      <w:pPr>
        <w:pStyle w:val="Bezmezer"/>
        <w:tabs>
          <w:tab w:val="left" w:pos="426"/>
        </w:tabs>
        <w:ind w:left="993"/>
        <w:jc w:val="both"/>
        <w:rPr>
          <w:rFonts w:ascii="Arial" w:hAnsi="Arial" w:cs="Arial"/>
          <w:bCs/>
          <w:sz w:val="20"/>
          <w:szCs w:val="20"/>
          <w:highlight w:val="cyan"/>
        </w:rPr>
      </w:pPr>
    </w:p>
    <w:p w14:paraId="1348F525" w14:textId="249D5D3D" w:rsidR="000C6983" w:rsidRPr="0056123E" w:rsidRDefault="000C6983" w:rsidP="000C6983">
      <w:pPr>
        <w:pStyle w:val="Bezmezer"/>
        <w:tabs>
          <w:tab w:val="left" w:pos="426"/>
        </w:tabs>
        <w:ind w:left="993"/>
        <w:jc w:val="both"/>
        <w:rPr>
          <w:rFonts w:ascii="Arial" w:hAnsi="Arial" w:cs="Arial"/>
          <w:sz w:val="20"/>
          <w:szCs w:val="20"/>
        </w:rPr>
      </w:pPr>
      <w:r w:rsidRPr="003B0FC9">
        <w:rPr>
          <w:rFonts w:ascii="Arial" w:hAnsi="Arial" w:cs="Arial"/>
          <w:sz w:val="20"/>
          <w:szCs w:val="20"/>
        </w:rPr>
        <w:t xml:space="preserve">Pro účely této smlouvy se pod pojmem HPP budov ve Stavebním záměru rozumí součet </w:t>
      </w:r>
      <w:r w:rsidR="008F76FF" w:rsidRPr="003B0FC9">
        <w:rPr>
          <w:rFonts w:ascii="Arial" w:hAnsi="Arial" w:cs="Arial"/>
          <w:sz w:val="20"/>
          <w:szCs w:val="20"/>
        </w:rPr>
        <w:t xml:space="preserve">nadzemních </w:t>
      </w:r>
      <w:r w:rsidRPr="003B0FC9">
        <w:rPr>
          <w:rFonts w:ascii="Arial" w:hAnsi="Arial" w:cs="Arial"/>
          <w:sz w:val="20"/>
          <w:szCs w:val="20"/>
        </w:rPr>
        <w:t>ploch vymezených vnějším obrysem konstrukcí jednotlivých podlaží budov kromě otevřených a částečně otevřených částí (balkony, lodžie, průchody, střešní terasy), přičemž však se do této výměry nezapočítává výměra HPP v rámci budov, které budou umístěny na těch částech Pozemků, které budou převáděny na MČ Praha 18.</w:t>
      </w:r>
      <w:r w:rsidRPr="0056123E">
        <w:rPr>
          <w:rFonts w:ascii="Arial" w:hAnsi="Arial" w:cs="Arial"/>
          <w:sz w:val="20"/>
          <w:szCs w:val="20"/>
        </w:rPr>
        <w:t xml:space="preserve"> </w:t>
      </w:r>
    </w:p>
    <w:p w14:paraId="33B71FBA" w14:textId="77777777" w:rsidR="000C6983" w:rsidRDefault="000C6983" w:rsidP="0056123E">
      <w:pPr>
        <w:pStyle w:val="Bezmezer"/>
        <w:tabs>
          <w:tab w:val="left" w:pos="426"/>
        </w:tabs>
        <w:jc w:val="both"/>
        <w:rPr>
          <w:rFonts w:ascii="Arial" w:hAnsi="Arial" w:cs="Arial"/>
          <w:bCs/>
          <w:sz w:val="20"/>
          <w:szCs w:val="20"/>
          <w:highlight w:val="cyan"/>
        </w:rPr>
      </w:pPr>
    </w:p>
    <w:p w14:paraId="00372F10" w14:textId="3A31C0FC" w:rsidR="000F6210" w:rsidRPr="0056123E" w:rsidRDefault="00930D9C" w:rsidP="0056123E">
      <w:pPr>
        <w:pStyle w:val="Bezmezer"/>
        <w:tabs>
          <w:tab w:val="left" w:pos="426"/>
        </w:tabs>
        <w:ind w:left="993"/>
        <w:jc w:val="both"/>
        <w:rPr>
          <w:rFonts w:ascii="Arial" w:hAnsi="Arial" w:cs="Arial"/>
          <w:sz w:val="20"/>
          <w:szCs w:val="20"/>
        </w:rPr>
      </w:pPr>
      <w:r w:rsidRPr="0056123E">
        <w:rPr>
          <w:rFonts w:ascii="Arial" w:hAnsi="Arial" w:cs="Arial"/>
          <w:sz w:val="20"/>
          <w:szCs w:val="20"/>
        </w:rPr>
        <w:t xml:space="preserve">Při porušení sjednaného rozsahu výměry HPP, tj. při překročení 315.000 </w:t>
      </w:r>
      <w:r w:rsidRPr="0056123E">
        <w:rPr>
          <w:rFonts w:ascii="Arial" w:hAnsi="Arial" w:cs="Arial"/>
          <w:bCs/>
          <w:sz w:val="20"/>
          <w:szCs w:val="20"/>
        </w:rPr>
        <w:t>m²</w:t>
      </w:r>
      <w:r w:rsidR="000C6983" w:rsidRPr="0056123E">
        <w:rPr>
          <w:rFonts w:ascii="Arial" w:hAnsi="Arial" w:cs="Arial"/>
          <w:bCs/>
          <w:sz w:val="20"/>
          <w:szCs w:val="20"/>
        </w:rPr>
        <w:t xml:space="preserve"> (ve smyslu HPP výše uvedeném)</w:t>
      </w:r>
      <w:r w:rsidRPr="0056123E">
        <w:rPr>
          <w:rFonts w:ascii="Arial" w:hAnsi="Arial" w:cs="Arial"/>
          <w:bCs/>
          <w:sz w:val="20"/>
          <w:szCs w:val="20"/>
        </w:rPr>
        <w:t>, se Společnost zavazuje zaplatit MČ Praha 18 smluvní pokutu ve výši 25.000,-Kč za každý (jeden) metr čtverečný, o který výměra (plocha HPP</w:t>
      </w:r>
      <w:r w:rsidR="0056123E" w:rsidRPr="0056123E">
        <w:rPr>
          <w:rFonts w:ascii="Arial" w:hAnsi="Arial" w:cs="Arial"/>
          <w:bCs/>
          <w:sz w:val="20"/>
          <w:szCs w:val="20"/>
        </w:rPr>
        <w:t>)</w:t>
      </w:r>
      <w:r w:rsidRPr="0056123E">
        <w:rPr>
          <w:rFonts w:ascii="Arial" w:hAnsi="Arial" w:cs="Arial"/>
          <w:bCs/>
          <w:sz w:val="20"/>
          <w:szCs w:val="20"/>
        </w:rPr>
        <w:t xml:space="preserve"> bude převyšovat </w:t>
      </w:r>
      <w:r w:rsidRPr="0056123E">
        <w:rPr>
          <w:rFonts w:ascii="Arial" w:hAnsi="Arial" w:cs="Arial"/>
          <w:sz w:val="20"/>
          <w:szCs w:val="20"/>
        </w:rPr>
        <w:t xml:space="preserve">315.000 </w:t>
      </w:r>
      <w:r w:rsidRPr="0056123E">
        <w:rPr>
          <w:rFonts w:ascii="Arial" w:hAnsi="Arial" w:cs="Arial"/>
          <w:bCs/>
          <w:sz w:val="20"/>
          <w:szCs w:val="20"/>
        </w:rPr>
        <w:t>m²</w:t>
      </w:r>
      <w:r w:rsidR="0056123E" w:rsidRPr="0056123E">
        <w:rPr>
          <w:rFonts w:ascii="Arial" w:hAnsi="Arial" w:cs="Arial"/>
          <w:bCs/>
          <w:sz w:val="20"/>
          <w:szCs w:val="20"/>
        </w:rPr>
        <w:t xml:space="preserve">, </w:t>
      </w:r>
      <w:r w:rsidRPr="0056123E">
        <w:rPr>
          <w:rFonts w:ascii="Arial" w:hAnsi="Arial" w:cs="Arial"/>
          <w:bCs/>
          <w:sz w:val="20"/>
          <w:szCs w:val="20"/>
        </w:rPr>
        <w:t>a to bez ohledu na zavinění Společnosti a/nebo vznik škody na straně MČ Praha 18</w:t>
      </w:r>
      <w:r w:rsidRPr="0056123E">
        <w:rPr>
          <w:rFonts w:ascii="Arial" w:hAnsi="Arial" w:cs="Arial"/>
          <w:sz w:val="20"/>
          <w:szCs w:val="20"/>
        </w:rPr>
        <w:t>, nedohodnou-li se strany písemně jinak. Ujednáním o smluvní pokutě není dotčen nárok MČ Praha 18 na náhradu škody, a to i v tom rozsahu, ve kterém výše škody přesahuje svou výší výši smluvní pokuty.</w:t>
      </w:r>
    </w:p>
    <w:p w14:paraId="74915673" w14:textId="77777777" w:rsidR="00EF30E2" w:rsidRDefault="00EF30E2" w:rsidP="00EF30E2">
      <w:pPr>
        <w:pStyle w:val="Bezmezer"/>
        <w:tabs>
          <w:tab w:val="left" w:pos="426"/>
        </w:tabs>
        <w:ind w:left="993"/>
        <w:jc w:val="both"/>
        <w:rPr>
          <w:rFonts w:ascii="Arial" w:hAnsi="Arial" w:cs="Arial"/>
          <w:sz w:val="20"/>
          <w:szCs w:val="20"/>
        </w:rPr>
      </w:pPr>
    </w:p>
    <w:p w14:paraId="6CFA87F8" w14:textId="667E4FE9" w:rsidR="00A11025" w:rsidRDefault="005B6A8A" w:rsidP="00204D51">
      <w:pPr>
        <w:pStyle w:val="Bezmezer"/>
        <w:numPr>
          <w:ilvl w:val="2"/>
          <w:numId w:val="10"/>
        </w:numPr>
        <w:tabs>
          <w:tab w:val="left" w:pos="426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>S</w:t>
      </w:r>
      <w:r w:rsidR="00F81BD1">
        <w:rPr>
          <w:rFonts w:ascii="Arial" w:hAnsi="Arial" w:cs="Arial"/>
          <w:sz w:val="20"/>
          <w:szCs w:val="20"/>
        </w:rPr>
        <w:t>polečnost</w:t>
      </w:r>
      <w:r w:rsidRPr="00A52B25">
        <w:rPr>
          <w:rFonts w:ascii="Arial" w:hAnsi="Arial" w:cs="Arial"/>
          <w:sz w:val="20"/>
          <w:szCs w:val="20"/>
        </w:rPr>
        <w:t xml:space="preserve"> se zavazuje spolupracovat s MČ Praha 18 při </w:t>
      </w:r>
      <w:r w:rsidR="001E0FDF">
        <w:rPr>
          <w:rFonts w:ascii="Arial" w:hAnsi="Arial" w:cs="Arial"/>
          <w:sz w:val="20"/>
          <w:szCs w:val="20"/>
        </w:rPr>
        <w:t xml:space="preserve">dalším vytváření a </w:t>
      </w:r>
      <w:r w:rsidR="00755F9D">
        <w:rPr>
          <w:rFonts w:ascii="Arial" w:hAnsi="Arial" w:cs="Arial"/>
          <w:sz w:val="20"/>
          <w:szCs w:val="20"/>
        </w:rPr>
        <w:t xml:space="preserve">finalizaci </w:t>
      </w:r>
      <w:r w:rsidR="001E0FDF">
        <w:rPr>
          <w:rFonts w:ascii="Arial" w:hAnsi="Arial" w:cs="Arial"/>
          <w:sz w:val="20"/>
          <w:szCs w:val="20"/>
        </w:rPr>
        <w:t>P</w:t>
      </w:r>
      <w:r w:rsidR="00CF6334">
        <w:rPr>
          <w:rFonts w:ascii="Arial" w:hAnsi="Arial" w:cs="Arial"/>
          <w:sz w:val="20"/>
          <w:szCs w:val="20"/>
        </w:rPr>
        <w:t>odkladov</w:t>
      </w:r>
      <w:r w:rsidR="003E32E5">
        <w:rPr>
          <w:rFonts w:ascii="Arial" w:hAnsi="Arial" w:cs="Arial"/>
          <w:sz w:val="20"/>
          <w:szCs w:val="20"/>
        </w:rPr>
        <w:t>é</w:t>
      </w:r>
      <w:r w:rsidR="00CF6334">
        <w:rPr>
          <w:rFonts w:ascii="Arial" w:hAnsi="Arial" w:cs="Arial"/>
          <w:sz w:val="20"/>
          <w:szCs w:val="20"/>
        </w:rPr>
        <w:t xml:space="preserve"> </w:t>
      </w:r>
      <w:r w:rsidRPr="00A52B25">
        <w:rPr>
          <w:rFonts w:ascii="Arial" w:hAnsi="Arial" w:cs="Arial"/>
          <w:sz w:val="20"/>
          <w:szCs w:val="20"/>
        </w:rPr>
        <w:t xml:space="preserve">studie pro změnu Územního plánu (tedy </w:t>
      </w:r>
      <w:r w:rsidR="00F81BD1">
        <w:rPr>
          <w:rFonts w:ascii="Arial" w:hAnsi="Arial" w:cs="Arial"/>
          <w:sz w:val="20"/>
          <w:szCs w:val="20"/>
        </w:rPr>
        <w:t xml:space="preserve">umožňující </w:t>
      </w:r>
      <w:r w:rsidRPr="00A52B25">
        <w:rPr>
          <w:rFonts w:ascii="Arial" w:hAnsi="Arial" w:cs="Arial"/>
          <w:sz w:val="20"/>
          <w:szCs w:val="20"/>
        </w:rPr>
        <w:t xml:space="preserve">rozvoj Pozemků případně jejich okolí </w:t>
      </w:r>
      <w:r w:rsidR="00E00E10" w:rsidRPr="00A52B25">
        <w:rPr>
          <w:rFonts w:ascii="Arial" w:hAnsi="Arial" w:cs="Arial"/>
          <w:sz w:val="20"/>
          <w:szCs w:val="20"/>
        </w:rPr>
        <w:t>mj.</w:t>
      </w:r>
      <w:r w:rsidRPr="00A52B25">
        <w:rPr>
          <w:rFonts w:ascii="Arial" w:hAnsi="Arial" w:cs="Arial"/>
          <w:sz w:val="20"/>
          <w:szCs w:val="20"/>
        </w:rPr>
        <w:t xml:space="preserve"> vybudováním technické infrastruktury a komunikací a shora uvedené veřejné vybavenosti</w:t>
      </w:r>
      <w:r w:rsidR="001E0FDF">
        <w:rPr>
          <w:rFonts w:ascii="Arial" w:hAnsi="Arial" w:cs="Arial"/>
          <w:sz w:val="20"/>
          <w:szCs w:val="20"/>
        </w:rPr>
        <w:t xml:space="preserve"> a </w:t>
      </w:r>
      <w:r w:rsidR="001E0FDF" w:rsidRPr="00E42EA6">
        <w:rPr>
          <w:rFonts w:ascii="Arial" w:hAnsi="Arial" w:cs="Arial"/>
          <w:sz w:val="20"/>
          <w:szCs w:val="20"/>
        </w:rPr>
        <w:t>staveb</w:t>
      </w:r>
      <w:r w:rsidR="001E0FDF">
        <w:rPr>
          <w:rFonts w:ascii="Arial" w:hAnsi="Arial" w:cs="Arial"/>
          <w:sz w:val="20"/>
          <w:szCs w:val="20"/>
        </w:rPr>
        <w:t xml:space="preserve"> a zařízení</w:t>
      </w:r>
      <w:r w:rsidR="001E0FDF" w:rsidRPr="00E42EA6">
        <w:rPr>
          <w:rFonts w:ascii="Arial" w:hAnsi="Arial" w:cs="Arial"/>
          <w:sz w:val="20"/>
          <w:szCs w:val="20"/>
        </w:rPr>
        <w:t xml:space="preserve"> pro </w:t>
      </w:r>
      <w:r w:rsidR="001E0FDF">
        <w:rPr>
          <w:rFonts w:ascii="Arial" w:hAnsi="Arial" w:cs="Arial"/>
          <w:sz w:val="20"/>
          <w:szCs w:val="20"/>
        </w:rPr>
        <w:t>sport a tělovýchovu</w:t>
      </w:r>
      <w:r w:rsidRPr="00A52B25">
        <w:rPr>
          <w:rFonts w:ascii="Arial" w:hAnsi="Arial" w:cs="Arial"/>
          <w:sz w:val="20"/>
          <w:szCs w:val="20"/>
        </w:rPr>
        <w:t xml:space="preserve"> na Pozemcích)</w:t>
      </w:r>
      <w:r w:rsidR="00E46C4B" w:rsidRPr="00A52B25">
        <w:rPr>
          <w:rFonts w:ascii="Arial" w:hAnsi="Arial" w:cs="Arial"/>
          <w:sz w:val="20"/>
          <w:szCs w:val="20"/>
        </w:rPr>
        <w:t>.</w:t>
      </w:r>
    </w:p>
    <w:p w14:paraId="623F379E" w14:textId="77777777" w:rsidR="00A352F5" w:rsidRDefault="00A352F5" w:rsidP="00A11025">
      <w:pPr>
        <w:pStyle w:val="Bezmezer"/>
        <w:tabs>
          <w:tab w:val="left" w:pos="426"/>
        </w:tabs>
        <w:ind w:left="993"/>
        <w:jc w:val="both"/>
        <w:rPr>
          <w:rFonts w:ascii="Arial" w:hAnsi="Arial" w:cs="Arial"/>
          <w:sz w:val="20"/>
          <w:szCs w:val="20"/>
        </w:rPr>
      </w:pPr>
    </w:p>
    <w:p w14:paraId="2E45926C" w14:textId="77777777" w:rsidR="00C74C5F" w:rsidRDefault="00A352F5" w:rsidP="001E316E">
      <w:pPr>
        <w:pStyle w:val="Bezmezer"/>
        <w:numPr>
          <w:ilvl w:val="2"/>
          <w:numId w:val="10"/>
        </w:numPr>
        <w:tabs>
          <w:tab w:val="left" w:pos="426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C74C5F">
        <w:rPr>
          <w:rFonts w:ascii="Arial" w:hAnsi="Arial" w:cs="Arial"/>
          <w:sz w:val="20"/>
          <w:szCs w:val="20"/>
        </w:rPr>
        <w:t>Společnost se zavazuje v souladu s finalizovanou Podkladovou studií, kterou MČ Praha 18 odsouhlasí (dále jen „Odsouhlasená podkladová studie“), a příslušnými následnými veřejnoprávními povoleními vybudovat na Pozemcích dopravní infrastrukturu zajišťující dopravní obslužnost Pozemků a dále veřejnou zeleň a parkové plochy</w:t>
      </w:r>
      <w:r w:rsidR="009913FF" w:rsidRPr="0056123E">
        <w:rPr>
          <w:rFonts w:ascii="Arial" w:hAnsi="Arial" w:cs="Arial"/>
          <w:sz w:val="20"/>
          <w:szCs w:val="20"/>
        </w:rPr>
        <w:t>, a to tak, aby</w:t>
      </w:r>
      <w:r w:rsidR="001E316E" w:rsidRPr="0056123E">
        <w:rPr>
          <w:rFonts w:ascii="Arial" w:hAnsi="Arial" w:cs="Arial"/>
          <w:sz w:val="20"/>
          <w:szCs w:val="20"/>
        </w:rPr>
        <w:t xml:space="preserve"> </w:t>
      </w:r>
      <w:r w:rsidR="009913FF" w:rsidRPr="0056123E">
        <w:rPr>
          <w:rFonts w:ascii="Arial" w:hAnsi="Arial" w:cs="Arial"/>
          <w:sz w:val="20"/>
          <w:szCs w:val="20"/>
        </w:rPr>
        <w:t xml:space="preserve">dopravní </w:t>
      </w:r>
      <w:r w:rsidR="009913FF" w:rsidRPr="0056123E">
        <w:rPr>
          <w:rFonts w:ascii="Arial" w:hAnsi="Arial" w:cs="Arial"/>
          <w:sz w:val="20"/>
          <w:szCs w:val="20"/>
        </w:rPr>
        <w:lastRenderedPageBreak/>
        <w:t xml:space="preserve">obslužnost Stavebního záměru byla v rozhodující míře zajištěna skrze (napojením na) ulici Kbelská, a to vše v souladu </w:t>
      </w:r>
      <w:r w:rsidR="00C74C5F" w:rsidRPr="0056123E">
        <w:rPr>
          <w:rFonts w:ascii="Arial" w:hAnsi="Arial" w:cs="Arial"/>
          <w:sz w:val="20"/>
          <w:szCs w:val="20"/>
        </w:rPr>
        <w:t>s požadavky a stanovisky dotčených orgánů (např. dopravní Policie či odbor dopravy MHMP) nebo jiných veřejnoprávních subjektů (IPR)</w:t>
      </w:r>
      <w:r w:rsidR="001E316E">
        <w:rPr>
          <w:rFonts w:ascii="Arial" w:hAnsi="Arial" w:cs="Arial"/>
          <w:sz w:val="20"/>
          <w:szCs w:val="20"/>
        </w:rPr>
        <w:t>.</w:t>
      </w:r>
    </w:p>
    <w:p w14:paraId="3E0F13E6" w14:textId="77777777" w:rsidR="001E316E" w:rsidRDefault="001E316E" w:rsidP="001E316E">
      <w:pPr>
        <w:pStyle w:val="Odstavecseseznamem"/>
        <w:rPr>
          <w:rFonts w:ascii="Arial" w:hAnsi="Arial" w:cs="Arial"/>
          <w:sz w:val="20"/>
          <w:szCs w:val="20"/>
        </w:rPr>
      </w:pPr>
    </w:p>
    <w:p w14:paraId="637B3026" w14:textId="77777777" w:rsidR="001E316E" w:rsidRDefault="001E316E" w:rsidP="001E316E">
      <w:pPr>
        <w:pStyle w:val="Bezmezer"/>
        <w:tabs>
          <w:tab w:val="left" w:pos="426"/>
        </w:tabs>
        <w:ind w:left="993"/>
        <w:jc w:val="both"/>
        <w:rPr>
          <w:rFonts w:ascii="Arial" w:hAnsi="Arial" w:cs="Arial"/>
          <w:sz w:val="20"/>
          <w:szCs w:val="20"/>
        </w:rPr>
      </w:pPr>
      <w:r w:rsidRPr="0056123E">
        <w:rPr>
          <w:rFonts w:ascii="Arial" w:hAnsi="Arial" w:cs="Arial"/>
          <w:sz w:val="20"/>
          <w:szCs w:val="20"/>
        </w:rPr>
        <w:t>Společnost předpokládá, že při realizaci Stavebního záměru vznikne na ploše vymezené Pozemky, a to zcela přirozeně (spontánně) značné množství (nových) pracovních míst, a to především v zařízení veřejné vybavenosti, administrativy, obchodu a služeb všeho druhu.</w:t>
      </w:r>
    </w:p>
    <w:p w14:paraId="07F31A98" w14:textId="77777777" w:rsidR="00204D51" w:rsidRPr="00C74C5F" w:rsidRDefault="00204D51" w:rsidP="004517FC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44FE534" w14:textId="77777777" w:rsidR="00D406AB" w:rsidRPr="00F846C0" w:rsidRDefault="001F711C" w:rsidP="0035756C">
      <w:pPr>
        <w:pStyle w:val="Bezmezer"/>
        <w:numPr>
          <w:ilvl w:val="2"/>
          <w:numId w:val="10"/>
        </w:numPr>
        <w:tabs>
          <w:tab w:val="left" w:pos="426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Společnost</w:t>
      </w:r>
      <w:r w:rsidRPr="00F846C0">
        <w:rPr>
          <w:rFonts w:ascii="Arial" w:hAnsi="Arial" w:cs="Arial"/>
          <w:sz w:val="20"/>
          <w:szCs w:val="20"/>
        </w:rPr>
        <w:t xml:space="preserve"> </w:t>
      </w:r>
      <w:r w:rsidR="00204D51" w:rsidRPr="00F846C0">
        <w:rPr>
          <w:rFonts w:ascii="Arial" w:hAnsi="Arial" w:cs="Arial"/>
          <w:sz w:val="20"/>
          <w:szCs w:val="20"/>
        </w:rPr>
        <w:t xml:space="preserve">se zavazuje na Pozemcích zajistit výstavbu </w:t>
      </w:r>
      <w:r w:rsidR="00D406AB" w:rsidRPr="00F846C0">
        <w:rPr>
          <w:rFonts w:ascii="Arial" w:hAnsi="Arial" w:cs="Arial"/>
          <w:sz w:val="20"/>
          <w:szCs w:val="20"/>
        </w:rPr>
        <w:t>jedné</w:t>
      </w:r>
      <w:r w:rsidR="00204D51" w:rsidRPr="00F846C0">
        <w:rPr>
          <w:rFonts w:ascii="Arial" w:hAnsi="Arial" w:cs="Arial"/>
          <w:sz w:val="20"/>
          <w:szCs w:val="20"/>
        </w:rPr>
        <w:t xml:space="preserve"> mateřsk</w:t>
      </w:r>
      <w:r w:rsidR="00D406AB" w:rsidRPr="00F846C0">
        <w:rPr>
          <w:rFonts w:ascii="Arial" w:hAnsi="Arial" w:cs="Arial"/>
          <w:sz w:val="20"/>
          <w:szCs w:val="20"/>
        </w:rPr>
        <w:t>é</w:t>
      </w:r>
      <w:r w:rsidR="00204D51" w:rsidRPr="00F846C0">
        <w:rPr>
          <w:rFonts w:ascii="Arial" w:hAnsi="Arial" w:cs="Arial"/>
          <w:sz w:val="20"/>
          <w:szCs w:val="20"/>
        </w:rPr>
        <w:t xml:space="preserve"> škol</w:t>
      </w:r>
      <w:r w:rsidR="00D406AB" w:rsidRPr="00F846C0">
        <w:rPr>
          <w:rFonts w:ascii="Arial" w:hAnsi="Arial" w:cs="Arial"/>
          <w:sz w:val="20"/>
          <w:szCs w:val="20"/>
        </w:rPr>
        <w:t>y o šesti třídách</w:t>
      </w:r>
      <w:r w:rsidR="00C73CCE" w:rsidRPr="00F846C0">
        <w:rPr>
          <w:rFonts w:ascii="Arial" w:hAnsi="Arial" w:cs="Arial"/>
          <w:sz w:val="20"/>
          <w:szCs w:val="20"/>
        </w:rPr>
        <w:t>,</w:t>
      </w:r>
      <w:r w:rsidR="00D406AB" w:rsidRPr="00F846C0">
        <w:rPr>
          <w:rFonts w:ascii="Arial" w:hAnsi="Arial" w:cs="Arial"/>
          <w:sz w:val="20"/>
          <w:szCs w:val="20"/>
        </w:rPr>
        <w:t xml:space="preserve"> popř. dvou mateřských škol,</w:t>
      </w:r>
      <w:r w:rsidR="00204D51" w:rsidRPr="00F846C0">
        <w:rPr>
          <w:rFonts w:ascii="Arial" w:hAnsi="Arial" w:cs="Arial"/>
          <w:sz w:val="20"/>
          <w:szCs w:val="20"/>
        </w:rPr>
        <w:t xml:space="preserve"> každ</w:t>
      </w:r>
      <w:r w:rsidR="00D406AB" w:rsidRPr="00F846C0">
        <w:rPr>
          <w:rFonts w:ascii="Arial" w:hAnsi="Arial" w:cs="Arial"/>
          <w:sz w:val="20"/>
          <w:szCs w:val="20"/>
        </w:rPr>
        <w:t>é</w:t>
      </w:r>
      <w:r w:rsidR="00204D51" w:rsidRPr="00F846C0">
        <w:rPr>
          <w:rFonts w:ascii="Arial" w:hAnsi="Arial" w:cs="Arial"/>
          <w:sz w:val="20"/>
          <w:szCs w:val="20"/>
        </w:rPr>
        <w:t xml:space="preserve"> o třech třídách</w:t>
      </w:r>
      <w:r w:rsidR="00D406AB" w:rsidRPr="00F846C0">
        <w:rPr>
          <w:rFonts w:ascii="Arial" w:hAnsi="Arial" w:cs="Arial"/>
          <w:sz w:val="20"/>
          <w:szCs w:val="20"/>
        </w:rPr>
        <w:t xml:space="preserve"> </w:t>
      </w:r>
      <w:r w:rsidR="0057068A">
        <w:rPr>
          <w:rFonts w:ascii="Arial" w:hAnsi="Arial" w:cs="Arial"/>
          <w:sz w:val="20"/>
          <w:szCs w:val="20"/>
        </w:rPr>
        <w:t xml:space="preserve">(ve smyslu ustanovení bodu 1.3.5 této smlouvy) </w:t>
      </w:r>
      <w:r w:rsidR="00204D51" w:rsidRPr="00F846C0">
        <w:rPr>
          <w:rFonts w:ascii="Arial" w:hAnsi="Arial" w:cs="Arial"/>
          <w:sz w:val="20"/>
          <w:szCs w:val="20"/>
        </w:rPr>
        <w:t xml:space="preserve">a po jejich dokončení bezúplatně převést </w:t>
      </w:r>
      <w:r w:rsidR="00F846C0">
        <w:rPr>
          <w:rFonts w:ascii="Arial" w:hAnsi="Arial" w:cs="Arial"/>
          <w:sz w:val="20"/>
          <w:szCs w:val="20"/>
        </w:rPr>
        <w:t xml:space="preserve">na hl. m. Prahu (se svěřenou správou MČ Praha 18) vlastnické právo k pozemkům, jejichž součástí uvedené </w:t>
      </w:r>
      <w:r w:rsidR="008E2A71">
        <w:rPr>
          <w:rFonts w:ascii="Arial" w:hAnsi="Arial" w:cs="Arial"/>
          <w:sz w:val="20"/>
          <w:szCs w:val="20"/>
        </w:rPr>
        <w:t xml:space="preserve">vystavěné a dokončené </w:t>
      </w:r>
      <w:r w:rsidR="00F846C0">
        <w:rPr>
          <w:rFonts w:ascii="Arial" w:hAnsi="Arial" w:cs="Arial"/>
          <w:sz w:val="20"/>
          <w:szCs w:val="20"/>
        </w:rPr>
        <w:t>mateřské školy</w:t>
      </w:r>
      <w:r w:rsidR="008E2A71">
        <w:rPr>
          <w:rFonts w:ascii="Arial" w:hAnsi="Arial" w:cs="Arial"/>
          <w:sz w:val="20"/>
          <w:szCs w:val="20"/>
        </w:rPr>
        <w:t xml:space="preserve"> </w:t>
      </w:r>
      <w:r w:rsidR="00F846C0">
        <w:rPr>
          <w:rFonts w:ascii="Arial" w:hAnsi="Arial" w:cs="Arial"/>
          <w:sz w:val="20"/>
          <w:szCs w:val="20"/>
        </w:rPr>
        <w:t>budou</w:t>
      </w:r>
      <w:r w:rsidR="0057068A">
        <w:rPr>
          <w:rFonts w:ascii="Arial" w:hAnsi="Arial" w:cs="Arial"/>
          <w:sz w:val="20"/>
          <w:szCs w:val="20"/>
        </w:rPr>
        <w:t xml:space="preserve"> (ve smyslu ustanovení bodu 1.3.5 této smlouvy)</w:t>
      </w:r>
      <w:r w:rsidR="00F846C0">
        <w:rPr>
          <w:rFonts w:ascii="Arial" w:hAnsi="Arial" w:cs="Arial"/>
          <w:sz w:val="20"/>
          <w:szCs w:val="20"/>
        </w:rPr>
        <w:t>, přičemž:</w:t>
      </w:r>
      <w:r w:rsidR="00A1081E">
        <w:rPr>
          <w:rFonts w:ascii="Arial" w:hAnsi="Arial" w:cs="Arial"/>
          <w:sz w:val="20"/>
          <w:szCs w:val="20"/>
        </w:rPr>
        <w:t xml:space="preserve"> </w:t>
      </w:r>
    </w:p>
    <w:p w14:paraId="5818C744" w14:textId="77777777" w:rsidR="00204D51" w:rsidRPr="00593CC4" w:rsidRDefault="00204D51" w:rsidP="00204D51">
      <w:pPr>
        <w:pStyle w:val="Bezmezer"/>
        <w:ind w:left="1134"/>
        <w:jc w:val="both"/>
        <w:rPr>
          <w:rFonts w:ascii="Arial" w:hAnsi="Arial" w:cs="Arial"/>
          <w:sz w:val="20"/>
          <w:szCs w:val="20"/>
        </w:rPr>
      </w:pPr>
    </w:p>
    <w:p w14:paraId="49A17191" w14:textId="2BB3BDD7" w:rsidR="00204D51" w:rsidRDefault="001F711C" w:rsidP="00204D51">
      <w:pPr>
        <w:pStyle w:val="Bezmezer"/>
        <w:numPr>
          <w:ilvl w:val="0"/>
          <w:numId w:val="3"/>
        </w:numPr>
        <w:ind w:left="1701" w:hanging="567"/>
        <w:jc w:val="both"/>
        <w:rPr>
          <w:rFonts w:ascii="Arial" w:hAnsi="Arial" w:cs="Arial"/>
          <w:sz w:val="20"/>
          <w:szCs w:val="20"/>
        </w:rPr>
      </w:pPr>
      <w:r w:rsidRPr="003A655B">
        <w:rPr>
          <w:rFonts w:ascii="Arial" w:hAnsi="Arial" w:cs="Arial"/>
          <w:sz w:val="20"/>
          <w:szCs w:val="20"/>
        </w:rPr>
        <w:t xml:space="preserve">Společnost </w:t>
      </w:r>
      <w:r w:rsidR="00204D51" w:rsidRPr="003A655B">
        <w:rPr>
          <w:rFonts w:ascii="Arial" w:hAnsi="Arial" w:cs="Arial"/>
          <w:sz w:val="20"/>
          <w:szCs w:val="20"/>
        </w:rPr>
        <w:t>zrealizuje výstavbu mateřsk</w:t>
      </w:r>
      <w:r w:rsidR="00F846C0" w:rsidRPr="003A655B">
        <w:rPr>
          <w:rFonts w:ascii="Arial" w:hAnsi="Arial" w:cs="Arial"/>
          <w:sz w:val="20"/>
          <w:szCs w:val="20"/>
        </w:rPr>
        <w:t>é</w:t>
      </w:r>
      <w:r w:rsidR="00204D51" w:rsidRPr="003A655B">
        <w:rPr>
          <w:rFonts w:ascii="Arial" w:hAnsi="Arial" w:cs="Arial"/>
          <w:sz w:val="20"/>
          <w:szCs w:val="20"/>
        </w:rPr>
        <w:t xml:space="preserve"> škol</w:t>
      </w:r>
      <w:r w:rsidR="00F846C0" w:rsidRPr="003A655B">
        <w:rPr>
          <w:rFonts w:ascii="Arial" w:hAnsi="Arial" w:cs="Arial"/>
          <w:sz w:val="20"/>
          <w:szCs w:val="20"/>
        </w:rPr>
        <w:t>y</w:t>
      </w:r>
      <w:r w:rsidR="00194FBC" w:rsidRPr="003A655B">
        <w:rPr>
          <w:rFonts w:ascii="Arial" w:hAnsi="Arial" w:cs="Arial"/>
          <w:sz w:val="20"/>
          <w:szCs w:val="20"/>
        </w:rPr>
        <w:t xml:space="preserve"> či škol dle </w:t>
      </w:r>
      <w:r w:rsidR="00683B25">
        <w:rPr>
          <w:rFonts w:ascii="Arial" w:hAnsi="Arial" w:cs="Arial"/>
          <w:sz w:val="20"/>
          <w:szCs w:val="20"/>
        </w:rPr>
        <w:t xml:space="preserve">tohoto </w:t>
      </w:r>
      <w:r w:rsidR="00194FBC" w:rsidRPr="003A655B">
        <w:rPr>
          <w:rFonts w:ascii="Arial" w:hAnsi="Arial" w:cs="Arial"/>
          <w:sz w:val="20"/>
          <w:szCs w:val="20"/>
        </w:rPr>
        <w:t>odstavce 2.2.</w:t>
      </w:r>
      <w:r w:rsidR="00B00B0E">
        <w:rPr>
          <w:rFonts w:ascii="Arial" w:hAnsi="Arial" w:cs="Arial"/>
          <w:sz w:val="20"/>
          <w:szCs w:val="20"/>
        </w:rPr>
        <w:t>4</w:t>
      </w:r>
      <w:r w:rsidR="00194FBC" w:rsidRPr="003A655B">
        <w:rPr>
          <w:rFonts w:ascii="Arial" w:hAnsi="Arial" w:cs="Arial"/>
          <w:sz w:val="20"/>
          <w:szCs w:val="20"/>
        </w:rPr>
        <w:t xml:space="preserve"> této smlouvy</w:t>
      </w:r>
      <w:r w:rsidR="00204D51" w:rsidRPr="003A655B">
        <w:rPr>
          <w:rFonts w:ascii="Arial" w:hAnsi="Arial" w:cs="Arial"/>
          <w:sz w:val="20"/>
          <w:szCs w:val="20"/>
        </w:rPr>
        <w:t xml:space="preserve"> na své náklady a následně převede do vlastnictvím MČ </w:t>
      </w:r>
      <w:r w:rsidR="00667166" w:rsidRPr="003A655B">
        <w:rPr>
          <w:rFonts w:ascii="Arial" w:hAnsi="Arial" w:cs="Arial"/>
          <w:sz w:val="20"/>
          <w:szCs w:val="20"/>
        </w:rPr>
        <w:t>Praha 18</w:t>
      </w:r>
      <w:r w:rsidR="008E2A71" w:rsidRPr="003A655B">
        <w:rPr>
          <w:rFonts w:ascii="Arial" w:hAnsi="Arial" w:cs="Arial"/>
          <w:sz w:val="20"/>
          <w:szCs w:val="20"/>
        </w:rPr>
        <w:t xml:space="preserve"> vlastnické právo k pozemkům, jejichž součástí uvedené vystavěné a dokončené mateřské školy budou</w:t>
      </w:r>
      <w:r w:rsidR="0057068A">
        <w:rPr>
          <w:rFonts w:ascii="Arial" w:hAnsi="Arial" w:cs="Arial"/>
          <w:sz w:val="20"/>
          <w:szCs w:val="20"/>
        </w:rPr>
        <w:t xml:space="preserve"> (ve smyslu ustanovení bodu 1.3.5 této smlouvy)</w:t>
      </w:r>
      <w:r w:rsidR="00204D51" w:rsidRPr="003A655B">
        <w:rPr>
          <w:rFonts w:ascii="Arial" w:hAnsi="Arial" w:cs="Arial"/>
          <w:sz w:val="20"/>
          <w:szCs w:val="20"/>
        </w:rPr>
        <w:t xml:space="preserve">, to však pouze za předpokladu, že budou ze strany MČ </w:t>
      </w:r>
      <w:r w:rsidR="00667166" w:rsidRPr="003A655B">
        <w:rPr>
          <w:rFonts w:ascii="Arial" w:hAnsi="Arial" w:cs="Arial"/>
          <w:sz w:val="20"/>
          <w:szCs w:val="20"/>
        </w:rPr>
        <w:t>Praha 18</w:t>
      </w:r>
      <w:r w:rsidR="00204D51" w:rsidRPr="003A655B">
        <w:rPr>
          <w:rFonts w:ascii="Arial" w:hAnsi="Arial" w:cs="Arial"/>
          <w:sz w:val="20"/>
          <w:szCs w:val="20"/>
        </w:rPr>
        <w:t xml:space="preserve"> splněny její závazky uvedené v bodě 2.3 </w:t>
      </w:r>
      <w:r w:rsidR="00280228" w:rsidRPr="003A655B">
        <w:rPr>
          <w:rFonts w:ascii="Arial" w:hAnsi="Arial" w:cs="Arial"/>
          <w:sz w:val="20"/>
          <w:szCs w:val="20"/>
        </w:rPr>
        <w:t>této smlouvy</w:t>
      </w:r>
      <w:r w:rsidR="00204D51" w:rsidRPr="003A655B">
        <w:rPr>
          <w:rFonts w:ascii="Arial" w:hAnsi="Arial" w:cs="Arial"/>
          <w:sz w:val="20"/>
          <w:szCs w:val="20"/>
        </w:rPr>
        <w:t xml:space="preserve">. Při porušení sjednaných podmínek spolupráce ze strany MČ </w:t>
      </w:r>
      <w:r w:rsidR="00667166" w:rsidRPr="003A655B">
        <w:rPr>
          <w:rFonts w:ascii="Arial" w:hAnsi="Arial" w:cs="Arial"/>
          <w:sz w:val="20"/>
          <w:szCs w:val="20"/>
        </w:rPr>
        <w:t>Praha 18</w:t>
      </w:r>
      <w:r w:rsidR="00204D51" w:rsidRPr="003A655B">
        <w:rPr>
          <w:rFonts w:ascii="Arial" w:hAnsi="Arial" w:cs="Arial"/>
          <w:sz w:val="20"/>
          <w:szCs w:val="20"/>
        </w:rPr>
        <w:t xml:space="preserve">, tj. při porušení některé </w:t>
      </w:r>
      <w:r w:rsidR="0024601C" w:rsidRPr="003A655B">
        <w:rPr>
          <w:rFonts w:ascii="Arial" w:hAnsi="Arial" w:cs="Arial"/>
          <w:sz w:val="20"/>
          <w:szCs w:val="20"/>
        </w:rPr>
        <w:t>z povinností dle odst. 2.3 této smlouvy,</w:t>
      </w:r>
      <w:r w:rsidR="00204D51" w:rsidRPr="003A655B">
        <w:rPr>
          <w:rFonts w:ascii="Arial" w:hAnsi="Arial" w:cs="Arial"/>
          <w:sz w:val="20"/>
          <w:szCs w:val="20"/>
        </w:rPr>
        <w:t xml:space="preserve"> není </w:t>
      </w:r>
      <w:r w:rsidRPr="003A655B">
        <w:rPr>
          <w:rFonts w:ascii="Arial" w:hAnsi="Arial" w:cs="Arial"/>
          <w:sz w:val="20"/>
          <w:szCs w:val="20"/>
        </w:rPr>
        <w:t xml:space="preserve">Společnost </w:t>
      </w:r>
      <w:r w:rsidR="00204D51" w:rsidRPr="003A655B">
        <w:rPr>
          <w:rFonts w:ascii="Arial" w:hAnsi="Arial" w:cs="Arial"/>
          <w:sz w:val="20"/>
          <w:szCs w:val="20"/>
        </w:rPr>
        <w:t xml:space="preserve">povinna výstavbu mateřských škol, resp. jejich bezúplatný převod na MČ </w:t>
      </w:r>
      <w:r w:rsidR="00667166" w:rsidRPr="003A655B">
        <w:rPr>
          <w:rFonts w:ascii="Arial" w:hAnsi="Arial" w:cs="Arial"/>
          <w:sz w:val="20"/>
          <w:szCs w:val="20"/>
        </w:rPr>
        <w:t>Praha 18</w:t>
      </w:r>
      <w:r w:rsidR="00204D51" w:rsidRPr="003A655B">
        <w:rPr>
          <w:rFonts w:ascii="Arial" w:hAnsi="Arial" w:cs="Arial"/>
          <w:sz w:val="20"/>
          <w:szCs w:val="20"/>
        </w:rPr>
        <w:t xml:space="preserve"> </w:t>
      </w:r>
      <w:r w:rsidR="0057068A">
        <w:rPr>
          <w:rFonts w:ascii="Arial" w:hAnsi="Arial" w:cs="Arial"/>
          <w:sz w:val="20"/>
          <w:szCs w:val="20"/>
        </w:rPr>
        <w:t xml:space="preserve">(ve smyslu ustanovení bodu 1.3.5 této smlouvy) </w:t>
      </w:r>
      <w:r w:rsidR="00204D51" w:rsidRPr="003A655B">
        <w:rPr>
          <w:rFonts w:ascii="Arial" w:hAnsi="Arial" w:cs="Arial"/>
          <w:sz w:val="20"/>
          <w:szCs w:val="20"/>
        </w:rPr>
        <w:t>provést, nedohodnou-li se strany písemně jinak.</w:t>
      </w:r>
    </w:p>
    <w:p w14:paraId="518E96CD" w14:textId="77777777" w:rsidR="00CF6334" w:rsidRPr="003A655B" w:rsidRDefault="00CF6334" w:rsidP="00CF6334">
      <w:pPr>
        <w:pStyle w:val="Bezmezer"/>
        <w:ind w:left="1701"/>
        <w:jc w:val="both"/>
        <w:rPr>
          <w:rFonts w:ascii="Arial" w:hAnsi="Arial" w:cs="Arial"/>
          <w:sz w:val="20"/>
          <w:szCs w:val="20"/>
        </w:rPr>
      </w:pPr>
    </w:p>
    <w:p w14:paraId="663C091E" w14:textId="77777777" w:rsidR="00204D51" w:rsidRDefault="00204D51" w:rsidP="00204D51">
      <w:pPr>
        <w:pStyle w:val="Bezmezer"/>
        <w:numPr>
          <w:ilvl w:val="0"/>
          <w:numId w:val="3"/>
        </w:numPr>
        <w:ind w:left="1701" w:hanging="567"/>
        <w:jc w:val="both"/>
        <w:rPr>
          <w:rFonts w:ascii="Arial" w:hAnsi="Arial" w:cs="Arial"/>
          <w:sz w:val="20"/>
          <w:szCs w:val="20"/>
        </w:rPr>
      </w:pPr>
      <w:r w:rsidRPr="00593CC4">
        <w:rPr>
          <w:rFonts w:ascii="Arial" w:hAnsi="Arial" w:cs="Arial"/>
          <w:sz w:val="20"/>
          <w:szCs w:val="20"/>
        </w:rPr>
        <w:t>Dojde-li ke splnění podmínek pro realizaci výstavby mateř</w:t>
      </w:r>
      <w:r>
        <w:rPr>
          <w:rFonts w:ascii="Arial" w:hAnsi="Arial" w:cs="Arial"/>
          <w:sz w:val="20"/>
          <w:szCs w:val="20"/>
        </w:rPr>
        <w:t>ských škol</w:t>
      </w:r>
      <w:r w:rsidR="0057068A">
        <w:rPr>
          <w:rFonts w:ascii="Arial" w:hAnsi="Arial" w:cs="Arial"/>
          <w:sz w:val="20"/>
          <w:szCs w:val="20"/>
        </w:rPr>
        <w:t>ek (ve smyslu ustanovení bodu 1.3.5 této smlouvy)</w:t>
      </w:r>
      <w:r>
        <w:rPr>
          <w:rFonts w:ascii="Arial" w:hAnsi="Arial" w:cs="Arial"/>
          <w:sz w:val="20"/>
          <w:szCs w:val="20"/>
        </w:rPr>
        <w:t xml:space="preserve">, zajistí </w:t>
      </w:r>
      <w:r w:rsidR="001F711C">
        <w:rPr>
          <w:rFonts w:ascii="Arial" w:hAnsi="Arial" w:cs="Arial"/>
          <w:sz w:val="20"/>
          <w:szCs w:val="20"/>
        </w:rPr>
        <w:t>Společnost</w:t>
      </w:r>
      <w:r w:rsidR="001F711C" w:rsidRPr="00593CC4">
        <w:rPr>
          <w:rFonts w:ascii="Arial" w:hAnsi="Arial" w:cs="Arial"/>
          <w:sz w:val="20"/>
          <w:szCs w:val="20"/>
        </w:rPr>
        <w:t xml:space="preserve"> </w:t>
      </w:r>
      <w:r w:rsidRPr="00593CC4">
        <w:rPr>
          <w:rFonts w:ascii="Arial" w:hAnsi="Arial" w:cs="Arial"/>
          <w:sz w:val="20"/>
          <w:szCs w:val="20"/>
        </w:rPr>
        <w:t>podle svého zadání výstavbu mateřských škol, přičemž</w:t>
      </w:r>
      <w:r w:rsidR="00F1647E">
        <w:rPr>
          <w:rFonts w:ascii="Arial" w:hAnsi="Arial" w:cs="Arial"/>
          <w:sz w:val="20"/>
          <w:szCs w:val="20"/>
        </w:rPr>
        <w:t xml:space="preserve"> se bude jednat </w:t>
      </w:r>
      <w:r w:rsidR="006B5C5C">
        <w:rPr>
          <w:rFonts w:ascii="Arial" w:hAnsi="Arial" w:cs="Arial"/>
          <w:sz w:val="20"/>
          <w:szCs w:val="20"/>
        </w:rPr>
        <w:t xml:space="preserve">dle výběru Společnosti buď o </w:t>
      </w:r>
      <w:r w:rsidR="006B5C5C" w:rsidRPr="00F846C0">
        <w:rPr>
          <w:rFonts w:ascii="Arial" w:hAnsi="Arial" w:cs="Arial"/>
          <w:sz w:val="20"/>
          <w:szCs w:val="20"/>
        </w:rPr>
        <w:t>výstavbu jedné mateřské školy o šesti třídách</w:t>
      </w:r>
      <w:r w:rsidR="006B5C5C">
        <w:rPr>
          <w:rFonts w:ascii="Arial" w:hAnsi="Arial" w:cs="Arial"/>
          <w:sz w:val="20"/>
          <w:szCs w:val="20"/>
        </w:rPr>
        <w:t xml:space="preserve"> s jednou vývařovnou</w:t>
      </w:r>
      <w:r w:rsidR="006B5C5C" w:rsidRPr="00F846C0">
        <w:rPr>
          <w:rFonts w:ascii="Arial" w:hAnsi="Arial" w:cs="Arial"/>
          <w:sz w:val="20"/>
          <w:szCs w:val="20"/>
        </w:rPr>
        <w:t xml:space="preserve">, popř. dvou mateřských škol, </w:t>
      </w:r>
      <w:r w:rsidR="006B5C5C">
        <w:rPr>
          <w:rFonts w:ascii="Arial" w:hAnsi="Arial" w:cs="Arial"/>
          <w:sz w:val="20"/>
          <w:szCs w:val="20"/>
        </w:rPr>
        <w:t>každ</w:t>
      </w:r>
      <w:r w:rsidR="00F30A5E">
        <w:rPr>
          <w:rFonts w:ascii="Arial" w:hAnsi="Arial" w:cs="Arial"/>
          <w:sz w:val="20"/>
          <w:szCs w:val="20"/>
        </w:rPr>
        <w:t>é</w:t>
      </w:r>
      <w:r w:rsidR="006B5C5C">
        <w:rPr>
          <w:rFonts w:ascii="Arial" w:hAnsi="Arial" w:cs="Arial"/>
          <w:sz w:val="20"/>
          <w:szCs w:val="20"/>
        </w:rPr>
        <w:t xml:space="preserve"> </w:t>
      </w:r>
      <w:r w:rsidR="006B5C5C" w:rsidRPr="00F846C0">
        <w:rPr>
          <w:rFonts w:ascii="Arial" w:hAnsi="Arial" w:cs="Arial"/>
          <w:sz w:val="20"/>
          <w:szCs w:val="20"/>
        </w:rPr>
        <w:t>o třech třídách</w:t>
      </w:r>
      <w:r w:rsidR="006B5C5C">
        <w:rPr>
          <w:rFonts w:ascii="Arial" w:hAnsi="Arial" w:cs="Arial"/>
          <w:sz w:val="20"/>
          <w:szCs w:val="20"/>
        </w:rPr>
        <w:t>, se společnou vývařovnou,</w:t>
      </w:r>
      <w:r w:rsidRPr="00593CC4">
        <w:rPr>
          <w:rFonts w:ascii="Arial" w:hAnsi="Arial" w:cs="Arial"/>
          <w:sz w:val="20"/>
          <w:szCs w:val="20"/>
        </w:rPr>
        <w:t xml:space="preserve"> </w:t>
      </w:r>
      <w:r w:rsidR="006B5C5C">
        <w:rPr>
          <w:rFonts w:ascii="Arial" w:hAnsi="Arial" w:cs="Arial"/>
          <w:sz w:val="20"/>
          <w:szCs w:val="20"/>
        </w:rPr>
        <w:t xml:space="preserve">a to vždy </w:t>
      </w:r>
      <w:r w:rsidRPr="00593CC4">
        <w:rPr>
          <w:rFonts w:ascii="Arial" w:hAnsi="Arial" w:cs="Arial"/>
          <w:sz w:val="20"/>
          <w:szCs w:val="20"/>
        </w:rPr>
        <w:t xml:space="preserve">dle příslušných norem (zejm. vyhlášky č. 14/2005 Sb., </w:t>
      </w:r>
      <w:r w:rsidR="006B5C5C">
        <w:rPr>
          <w:rFonts w:ascii="Arial" w:hAnsi="Arial" w:cs="Arial"/>
          <w:sz w:val="20"/>
          <w:szCs w:val="20"/>
        </w:rPr>
        <w:br/>
      </w:r>
      <w:r w:rsidRPr="00593CC4">
        <w:rPr>
          <w:rFonts w:ascii="Arial" w:hAnsi="Arial" w:cs="Arial"/>
          <w:sz w:val="20"/>
          <w:szCs w:val="20"/>
        </w:rPr>
        <w:t>o předškolním vzdělávání, v platném znění</w:t>
      </w:r>
      <w:r>
        <w:rPr>
          <w:rFonts w:ascii="Arial" w:hAnsi="Arial" w:cs="Arial"/>
          <w:sz w:val="20"/>
          <w:szCs w:val="20"/>
        </w:rPr>
        <w:t xml:space="preserve">). </w:t>
      </w:r>
      <w:r w:rsidR="006B5C5C">
        <w:rPr>
          <w:rFonts w:ascii="Arial" w:hAnsi="Arial" w:cs="Arial"/>
          <w:sz w:val="20"/>
          <w:szCs w:val="20"/>
        </w:rPr>
        <w:t xml:space="preserve"> </w:t>
      </w:r>
    </w:p>
    <w:p w14:paraId="2836AB27" w14:textId="77777777" w:rsidR="00F846C0" w:rsidRDefault="00F846C0" w:rsidP="006F7E31">
      <w:pPr>
        <w:pStyle w:val="Odstavecseseznamem"/>
        <w:rPr>
          <w:rFonts w:ascii="Arial" w:hAnsi="Arial" w:cs="Arial"/>
          <w:sz w:val="20"/>
          <w:szCs w:val="20"/>
        </w:rPr>
      </w:pPr>
    </w:p>
    <w:p w14:paraId="5450B62F" w14:textId="77777777" w:rsidR="00937457" w:rsidRPr="006F7E31" w:rsidRDefault="00031D90" w:rsidP="008E2A71">
      <w:pPr>
        <w:pStyle w:val="Bezmezer"/>
        <w:numPr>
          <w:ilvl w:val="0"/>
          <w:numId w:val="3"/>
        </w:numPr>
        <w:ind w:left="170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bude vystavěna jedna mateřská škola o šesti třídách, zavazuje se </w:t>
      </w:r>
      <w:r w:rsidR="001F711C">
        <w:rPr>
          <w:rFonts w:ascii="Arial" w:hAnsi="Arial" w:cs="Arial"/>
          <w:sz w:val="20"/>
          <w:szCs w:val="20"/>
        </w:rPr>
        <w:t xml:space="preserve">Společnost </w:t>
      </w:r>
      <w:r w:rsidR="00F846C0">
        <w:rPr>
          <w:rFonts w:ascii="Arial" w:hAnsi="Arial" w:cs="Arial"/>
          <w:sz w:val="20"/>
          <w:szCs w:val="20"/>
        </w:rPr>
        <w:t>zajist</w:t>
      </w:r>
      <w:r>
        <w:rPr>
          <w:rFonts w:ascii="Arial" w:hAnsi="Arial" w:cs="Arial"/>
          <w:sz w:val="20"/>
          <w:szCs w:val="20"/>
        </w:rPr>
        <w:t xml:space="preserve">it </w:t>
      </w:r>
      <w:r w:rsidR="00DF560D">
        <w:rPr>
          <w:rFonts w:ascii="Arial" w:hAnsi="Arial" w:cs="Arial"/>
          <w:sz w:val="20"/>
          <w:szCs w:val="20"/>
        </w:rPr>
        <w:t xml:space="preserve">dokončení její výstavby nejpozději do kolaudace </w:t>
      </w:r>
      <w:r w:rsidR="002434AC">
        <w:rPr>
          <w:rFonts w:ascii="Arial" w:hAnsi="Arial"/>
          <w:sz w:val="20"/>
        </w:rPr>
        <w:t xml:space="preserve">poslední </w:t>
      </w:r>
      <w:r w:rsidR="00DF560D" w:rsidRPr="004517FC">
        <w:rPr>
          <w:rFonts w:ascii="Arial" w:hAnsi="Arial"/>
          <w:sz w:val="20"/>
        </w:rPr>
        <w:t>etapy</w:t>
      </w:r>
      <w:r w:rsidR="00DF560D">
        <w:rPr>
          <w:rFonts w:ascii="Arial" w:hAnsi="Arial" w:cs="Arial"/>
          <w:sz w:val="20"/>
          <w:szCs w:val="20"/>
        </w:rPr>
        <w:t xml:space="preserve"> Stavebního záměru umístěného na Pozemcích. V případě, že budou vystavěny dvě mateřské školy o třech třídách každá, zavazuje se Společnost zajistit dokončení </w:t>
      </w:r>
      <w:r w:rsidR="004023D7">
        <w:rPr>
          <w:rFonts w:ascii="Arial" w:hAnsi="Arial" w:cs="Arial"/>
          <w:sz w:val="20"/>
          <w:szCs w:val="20"/>
        </w:rPr>
        <w:t xml:space="preserve">výstavby </w:t>
      </w:r>
      <w:r w:rsidR="00DF560D">
        <w:rPr>
          <w:rFonts w:ascii="Arial" w:hAnsi="Arial" w:cs="Arial"/>
          <w:sz w:val="20"/>
          <w:szCs w:val="20"/>
        </w:rPr>
        <w:t>první</w:t>
      </w:r>
      <w:r w:rsidR="004023D7">
        <w:rPr>
          <w:rFonts w:ascii="Arial" w:hAnsi="Arial" w:cs="Arial"/>
          <w:sz w:val="20"/>
          <w:szCs w:val="20"/>
        </w:rPr>
        <w:t xml:space="preserve"> mateřské škol</w:t>
      </w:r>
      <w:r w:rsidR="0057068A">
        <w:rPr>
          <w:rFonts w:ascii="Arial" w:hAnsi="Arial" w:cs="Arial"/>
          <w:sz w:val="20"/>
          <w:szCs w:val="20"/>
        </w:rPr>
        <w:t>k</w:t>
      </w:r>
      <w:r w:rsidR="004023D7">
        <w:rPr>
          <w:rFonts w:ascii="Arial" w:hAnsi="Arial" w:cs="Arial"/>
          <w:sz w:val="20"/>
          <w:szCs w:val="20"/>
        </w:rPr>
        <w:t xml:space="preserve">y nejpozději do </w:t>
      </w:r>
      <w:r w:rsidR="00DF560D">
        <w:rPr>
          <w:rFonts w:ascii="Arial" w:hAnsi="Arial" w:cs="Arial"/>
          <w:sz w:val="20"/>
          <w:szCs w:val="20"/>
        </w:rPr>
        <w:t>doby kolaudace první etapy Stavebního záměru umístěného na Pozemcích</w:t>
      </w:r>
      <w:r w:rsidR="004023D7">
        <w:rPr>
          <w:rFonts w:ascii="Arial" w:hAnsi="Arial" w:cs="Arial"/>
          <w:sz w:val="20"/>
          <w:szCs w:val="20"/>
        </w:rPr>
        <w:t xml:space="preserve"> a dokončení výstavby druhé mateřské škol</w:t>
      </w:r>
      <w:r w:rsidR="0057068A">
        <w:rPr>
          <w:rFonts w:ascii="Arial" w:hAnsi="Arial" w:cs="Arial"/>
          <w:sz w:val="20"/>
          <w:szCs w:val="20"/>
        </w:rPr>
        <w:t>k</w:t>
      </w:r>
      <w:r w:rsidR="004023D7">
        <w:rPr>
          <w:rFonts w:ascii="Arial" w:hAnsi="Arial" w:cs="Arial"/>
          <w:sz w:val="20"/>
          <w:szCs w:val="20"/>
        </w:rPr>
        <w:t xml:space="preserve">y nejpozději do doby kolaudace </w:t>
      </w:r>
      <w:r w:rsidR="00272D8A">
        <w:rPr>
          <w:rFonts w:ascii="Arial" w:hAnsi="Arial" w:cs="Arial"/>
          <w:sz w:val="20"/>
          <w:szCs w:val="20"/>
        </w:rPr>
        <w:t>poslední</w:t>
      </w:r>
      <w:r w:rsidR="004023D7">
        <w:rPr>
          <w:rFonts w:ascii="Arial" w:hAnsi="Arial" w:cs="Arial"/>
          <w:sz w:val="20"/>
          <w:szCs w:val="20"/>
        </w:rPr>
        <w:t xml:space="preserve"> etapy Stavebního záměru umístěného na Pozemcích.</w:t>
      </w:r>
    </w:p>
    <w:p w14:paraId="3769F9B3" w14:textId="77777777" w:rsidR="00937457" w:rsidRDefault="00937457" w:rsidP="006F7E31">
      <w:pPr>
        <w:pStyle w:val="Odstavecseseznamem"/>
        <w:rPr>
          <w:rFonts w:ascii="Arial" w:hAnsi="Arial" w:cs="Arial"/>
          <w:sz w:val="20"/>
          <w:szCs w:val="20"/>
          <w:highlight w:val="green"/>
        </w:rPr>
      </w:pPr>
    </w:p>
    <w:p w14:paraId="779D0C95" w14:textId="4B58E0C8" w:rsidR="007169A8" w:rsidRPr="009913FF" w:rsidRDefault="00F846C0" w:rsidP="007169A8">
      <w:pPr>
        <w:pStyle w:val="Bezmezer"/>
        <w:numPr>
          <w:ilvl w:val="0"/>
          <w:numId w:val="3"/>
        </w:numPr>
        <w:ind w:left="1701" w:hanging="567"/>
        <w:jc w:val="both"/>
        <w:rPr>
          <w:rFonts w:ascii="Arial" w:hAnsi="Arial" w:cs="Arial"/>
          <w:sz w:val="20"/>
          <w:szCs w:val="20"/>
        </w:rPr>
      </w:pPr>
      <w:r w:rsidRPr="009913FF">
        <w:rPr>
          <w:rStyle w:val="nowrap"/>
          <w:rFonts w:ascii="Arial" w:hAnsi="Arial" w:cs="Arial"/>
          <w:sz w:val="20"/>
          <w:szCs w:val="20"/>
        </w:rPr>
        <w:t>Vlastnické právo k</w:t>
      </w:r>
      <w:r w:rsidR="00937457" w:rsidRPr="009913FF">
        <w:rPr>
          <w:rStyle w:val="nowrap"/>
          <w:rFonts w:ascii="Arial" w:hAnsi="Arial" w:cs="Arial"/>
          <w:sz w:val="20"/>
          <w:szCs w:val="20"/>
        </w:rPr>
        <w:t xml:space="preserve"> pozemkům, jejichž součástí </w:t>
      </w:r>
      <w:r w:rsidR="007169A8" w:rsidRPr="009913FF">
        <w:rPr>
          <w:rStyle w:val="nowrap"/>
          <w:rFonts w:ascii="Arial" w:hAnsi="Arial" w:cs="Arial"/>
          <w:sz w:val="20"/>
          <w:szCs w:val="20"/>
        </w:rPr>
        <w:t>je mateřská školka</w:t>
      </w:r>
      <w:r w:rsidR="008E2A71" w:rsidRPr="009913FF">
        <w:rPr>
          <w:rStyle w:val="nowrap"/>
          <w:rFonts w:ascii="Arial" w:hAnsi="Arial" w:cs="Arial"/>
          <w:sz w:val="20"/>
          <w:szCs w:val="20"/>
        </w:rPr>
        <w:t xml:space="preserve">, </w:t>
      </w:r>
      <w:r w:rsidR="00937457" w:rsidRPr="009913FF">
        <w:rPr>
          <w:rStyle w:val="nowrap"/>
          <w:rFonts w:ascii="Arial" w:hAnsi="Arial" w:cs="Arial"/>
          <w:sz w:val="20"/>
          <w:szCs w:val="20"/>
        </w:rPr>
        <w:t>a</w:t>
      </w:r>
      <w:r w:rsidR="008E2A71" w:rsidRPr="009913FF">
        <w:rPr>
          <w:rStyle w:val="nowrap"/>
          <w:rFonts w:ascii="Arial" w:hAnsi="Arial" w:cs="Arial"/>
          <w:sz w:val="20"/>
          <w:szCs w:val="20"/>
        </w:rPr>
        <w:t xml:space="preserve"> to včetně</w:t>
      </w:r>
      <w:r w:rsidR="001B3B5D" w:rsidRPr="009913FF">
        <w:rPr>
          <w:rStyle w:val="nowrap"/>
          <w:rFonts w:ascii="Arial" w:hAnsi="Arial" w:cs="Arial"/>
          <w:sz w:val="20"/>
          <w:szCs w:val="20"/>
        </w:rPr>
        <w:t xml:space="preserve"> vlastnické</w:t>
      </w:r>
      <w:r w:rsidR="008E2A71" w:rsidRPr="009913FF">
        <w:rPr>
          <w:rStyle w:val="nowrap"/>
          <w:rFonts w:ascii="Arial" w:hAnsi="Arial" w:cs="Arial"/>
          <w:sz w:val="20"/>
          <w:szCs w:val="20"/>
        </w:rPr>
        <w:t>ho</w:t>
      </w:r>
      <w:r w:rsidR="001B3B5D" w:rsidRPr="009913FF">
        <w:rPr>
          <w:rStyle w:val="nowrap"/>
          <w:rFonts w:ascii="Arial" w:hAnsi="Arial" w:cs="Arial"/>
          <w:sz w:val="20"/>
          <w:szCs w:val="20"/>
        </w:rPr>
        <w:t xml:space="preserve"> práv</w:t>
      </w:r>
      <w:r w:rsidR="008E2A71" w:rsidRPr="009913FF">
        <w:rPr>
          <w:rStyle w:val="nowrap"/>
          <w:rFonts w:ascii="Arial" w:hAnsi="Arial" w:cs="Arial"/>
          <w:sz w:val="20"/>
          <w:szCs w:val="20"/>
        </w:rPr>
        <w:t>a</w:t>
      </w:r>
      <w:r w:rsidR="001B3B5D" w:rsidRPr="009913FF">
        <w:rPr>
          <w:rStyle w:val="nowrap"/>
          <w:rFonts w:ascii="Arial" w:hAnsi="Arial" w:cs="Arial"/>
          <w:sz w:val="20"/>
          <w:szCs w:val="20"/>
        </w:rPr>
        <w:t xml:space="preserve"> k</w:t>
      </w:r>
      <w:r w:rsidR="00937457" w:rsidRPr="009913FF">
        <w:rPr>
          <w:rStyle w:val="nowrap"/>
          <w:rFonts w:ascii="Arial" w:hAnsi="Arial" w:cs="Arial"/>
          <w:sz w:val="20"/>
          <w:szCs w:val="20"/>
        </w:rPr>
        <w:t xml:space="preserve"> okolní</w:t>
      </w:r>
      <w:r w:rsidR="001B3B5D" w:rsidRPr="009913FF">
        <w:rPr>
          <w:rStyle w:val="nowrap"/>
          <w:rFonts w:ascii="Arial" w:hAnsi="Arial" w:cs="Arial"/>
          <w:sz w:val="20"/>
          <w:szCs w:val="20"/>
        </w:rPr>
        <w:t>m</w:t>
      </w:r>
      <w:r w:rsidR="00937457" w:rsidRPr="009913FF">
        <w:rPr>
          <w:rStyle w:val="nowrap"/>
          <w:rFonts w:ascii="Arial" w:hAnsi="Arial" w:cs="Arial"/>
          <w:sz w:val="20"/>
          <w:szCs w:val="20"/>
        </w:rPr>
        <w:t xml:space="preserve"> pozemků</w:t>
      </w:r>
      <w:r w:rsidR="001B3B5D" w:rsidRPr="009913FF">
        <w:rPr>
          <w:rStyle w:val="nowrap"/>
          <w:rFonts w:ascii="Arial" w:hAnsi="Arial" w:cs="Arial"/>
          <w:sz w:val="20"/>
          <w:szCs w:val="20"/>
        </w:rPr>
        <w:t>m</w:t>
      </w:r>
      <w:r w:rsidR="00937457" w:rsidRPr="009913FF">
        <w:rPr>
          <w:rStyle w:val="nowrap"/>
          <w:rFonts w:ascii="Arial" w:hAnsi="Arial" w:cs="Arial"/>
          <w:sz w:val="20"/>
          <w:szCs w:val="20"/>
        </w:rPr>
        <w:t>, které musí tvořit s takovými pozemky pro výstavbu mateřské škol</w:t>
      </w:r>
      <w:r w:rsidR="00177BFC">
        <w:rPr>
          <w:rStyle w:val="nowrap"/>
          <w:rFonts w:ascii="Arial" w:hAnsi="Arial" w:cs="Arial"/>
          <w:sz w:val="20"/>
          <w:szCs w:val="20"/>
        </w:rPr>
        <w:t>k</w:t>
      </w:r>
      <w:r w:rsidR="00937457" w:rsidRPr="009913FF">
        <w:rPr>
          <w:rStyle w:val="nowrap"/>
          <w:rFonts w:ascii="Arial" w:hAnsi="Arial" w:cs="Arial"/>
          <w:sz w:val="20"/>
          <w:szCs w:val="20"/>
        </w:rPr>
        <w:t>y funkční celek dle příslušných norem</w:t>
      </w:r>
      <w:r w:rsidR="008E2A71" w:rsidRPr="009913FF">
        <w:rPr>
          <w:rStyle w:val="nowrap"/>
          <w:rFonts w:ascii="Arial" w:hAnsi="Arial" w:cs="Arial"/>
          <w:sz w:val="20"/>
          <w:szCs w:val="20"/>
        </w:rPr>
        <w:t xml:space="preserve"> (dále jen „</w:t>
      </w:r>
      <w:r w:rsidR="008E2A71" w:rsidRPr="009913FF">
        <w:rPr>
          <w:rStyle w:val="nowrap"/>
          <w:rFonts w:ascii="Arial" w:hAnsi="Arial" w:cs="Arial"/>
          <w:b/>
          <w:sz w:val="20"/>
          <w:szCs w:val="20"/>
        </w:rPr>
        <w:t>Pozemky pro MŠ</w:t>
      </w:r>
      <w:r w:rsidR="008E2A71" w:rsidRPr="009913FF">
        <w:rPr>
          <w:rStyle w:val="nowrap"/>
          <w:rFonts w:ascii="Arial" w:hAnsi="Arial" w:cs="Arial"/>
          <w:sz w:val="20"/>
          <w:szCs w:val="20"/>
        </w:rPr>
        <w:t>“)</w:t>
      </w:r>
      <w:r w:rsidR="00937457" w:rsidRPr="009913FF">
        <w:rPr>
          <w:rStyle w:val="nowrap"/>
          <w:rFonts w:ascii="Arial" w:hAnsi="Arial" w:cs="Arial"/>
          <w:sz w:val="20"/>
          <w:szCs w:val="20"/>
        </w:rPr>
        <w:t>, b</w:t>
      </w:r>
      <w:r w:rsidRPr="009913FF">
        <w:rPr>
          <w:rStyle w:val="nowrap"/>
          <w:rFonts w:ascii="Arial" w:hAnsi="Arial" w:cs="Arial"/>
          <w:sz w:val="20"/>
          <w:szCs w:val="20"/>
        </w:rPr>
        <w:t xml:space="preserve">ude převedeno na MČ </w:t>
      </w:r>
      <w:r w:rsidR="00667166" w:rsidRPr="009913FF">
        <w:rPr>
          <w:rStyle w:val="nowrap"/>
          <w:rFonts w:ascii="Arial" w:hAnsi="Arial" w:cs="Arial"/>
          <w:sz w:val="20"/>
          <w:szCs w:val="20"/>
        </w:rPr>
        <w:t>Praha 18</w:t>
      </w:r>
      <w:r w:rsidRPr="009913FF">
        <w:rPr>
          <w:rStyle w:val="nowrap"/>
          <w:rFonts w:ascii="Arial" w:hAnsi="Arial" w:cs="Arial"/>
          <w:sz w:val="20"/>
          <w:szCs w:val="20"/>
        </w:rPr>
        <w:t xml:space="preserve"> (resp. hl. m. Prahu se svěřenou správou MČ </w:t>
      </w:r>
      <w:r w:rsidR="00667166" w:rsidRPr="009913FF">
        <w:rPr>
          <w:rStyle w:val="nowrap"/>
          <w:rFonts w:ascii="Arial" w:hAnsi="Arial" w:cs="Arial"/>
          <w:sz w:val="20"/>
          <w:szCs w:val="20"/>
        </w:rPr>
        <w:t>Praha 18</w:t>
      </w:r>
      <w:r w:rsidRPr="009913FF">
        <w:rPr>
          <w:rStyle w:val="nowrap"/>
          <w:rFonts w:ascii="Arial" w:hAnsi="Arial" w:cs="Arial"/>
          <w:sz w:val="20"/>
          <w:szCs w:val="20"/>
        </w:rPr>
        <w:t>) na základě darovací sml</w:t>
      </w:r>
      <w:r w:rsidR="007169A8" w:rsidRPr="009913FF">
        <w:rPr>
          <w:rStyle w:val="nowrap"/>
          <w:rFonts w:ascii="Arial" w:hAnsi="Arial" w:cs="Arial"/>
          <w:sz w:val="20"/>
          <w:szCs w:val="20"/>
        </w:rPr>
        <w:t>ouvy</w:t>
      </w:r>
      <w:r w:rsidRPr="009913FF">
        <w:rPr>
          <w:rStyle w:val="nowrap"/>
          <w:rFonts w:ascii="Arial" w:hAnsi="Arial" w:cs="Arial"/>
          <w:sz w:val="20"/>
          <w:szCs w:val="20"/>
        </w:rPr>
        <w:t>, jej</w:t>
      </w:r>
      <w:r w:rsidR="007169A8" w:rsidRPr="009913FF">
        <w:rPr>
          <w:rStyle w:val="nowrap"/>
          <w:rFonts w:ascii="Arial" w:hAnsi="Arial" w:cs="Arial"/>
          <w:sz w:val="20"/>
          <w:szCs w:val="20"/>
        </w:rPr>
        <w:t xml:space="preserve">íž </w:t>
      </w:r>
      <w:r w:rsidRPr="009913FF">
        <w:rPr>
          <w:rStyle w:val="nowrap"/>
          <w:rFonts w:ascii="Arial" w:hAnsi="Arial" w:cs="Arial"/>
          <w:sz w:val="20"/>
          <w:szCs w:val="20"/>
        </w:rPr>
        <w:t xml:space="preserve">návrh připraví </w:t>
      </w:r>
      <w:r w:rsidR="001F711C" w:rsidRPr="009913FF">
        <w:rPr>
          <w:rFonts w:ascii="Arial" w:hAnsi="Arial" w:cs="Arial"/>
          <w:sz w:val="20"/>
          <w:szCs w:val="20"/>
        </w:rPr>
        <w:t>Společnost</w:t>
      </w:r>
      <w:r w:rsidR="001F711C" w:rsidRPr="009913FF">
        <w:rPr>
          <w:rStyle w:val="nowrap"/>
          <w:rFonts w:ascii="Arial" w:hAnsi="Arial" w:cs="Arial"/>
          <w:sz w:val="20"/>
          <w:szCs w:val="20"/>
        </w:rPr>
        <w:t xml:space="preserve"> </w:t>
      </w:r>
      <w:r w:rsidRPr="009913FF">
        <w:rPr>
          <w:rStyle w:val="nowrap"/>
          <w:rFonts w:ascii="Arial" w:hAnsi="Arial" w:cs="Arial"/>
          <w:sz w:val="20"/>
          <w:szCs w:val="20"/>
        </w:rPr>
        <w:t xml:space="preserve">a předloží </w:t>
      </w:r>
      <w:r w:rsidR="007169A8" w:rsidRPr="009913FF">
        <w:rPr>
          <w:rStyle w:val="nowrap"/>
          <w:rFonts w:ascii="Arial" w:hAnsi="Arial" w:cs="Arial"/>
          <w:sz w:val="20"/>
          <w:szCs w:val="20"/>
        </w:rPr>
        <w:t xml:space="preserve">ho </w:t>
      </w:r>
      <w:r w:rsidRPr="009913FF">
        <w:rPr>
          <w:rStyle w:val="nowrap"/>
          <w:rFonts w:ascii="Arial" w:hAnsi="Arial" w:cs="Arial"/>
          <w:sz w:val="20"/>
          <w:szCs w:val="20"/>
        </w:rPr>
        <w:t xml:space="preserve">MČ </w:t>
      </w:r>
      <w:r w:rsidR="00667166" w:rsidRPr="009913FF">
        <w:rPr>
          <w:rStyle w:val="nowrap"/>
          <w:rFonts w:ascii="Arial" w:hAnsi="Arial" w:cs="Arial"/>
          <w:sz w:val="20"/>
          <w:szCs w:val="20"/>
        </w:rPr>
        <w:t>Praha 18</w:t>
      </w:r>
      <w:r w:rsidRPr="009913FF">
        <w:rPr>
          <w:rStyle w:val="nowrap"/>
          <w:rFonts w:ascii="Arial" w:hAnsi="Arial" w:cs="Arial"/>
          <w:sz w:val="20"/>
          <w:szCs w:val="20"/>
        </w:rPr>
        <w:t xml:space="preserve"> s výzvou k</w:t>
      </w:r>
      <w:r w:rsidR="007169A8" w:rsidRPr="009913FF">
        <w:rPr>
          <w:rStyle w:val="nowrap"/>
          <w:rFonts w:ascii="Arial" w:hAnsi="Arial" w:cs="Arial"/>
          <w:sz w:val="20"/>
          <w:szCs w:val="20"/>
        </w:rPr>
        <w:t> </w:t>
      </w:r>
      <w:r w:rsidRPr="009913FF">
        <w:rPr>
          <w:rStyle w:val="nowrap"/>
          <w:rFonts w:ascii="Arial" w:hAnsi="Arial" w:cs="Arial"/>
          <w:sz w:val="20"/>
          <w:szCs w:val="20"/>
        </w:rPr>
        <w:t>jej</w:t>
      </w:r>
      <w:r w:rsidR="007169A8" w:rsidRPr="009913FF">
        <w:rPr>
          <w:rStyle w:val="nowrap"/>
          <w:rFonts w:ascii="Arial" w:hAnsi="Arial" w:cs="Arial"/>
          <w:sz w:val="20"/>
          <w:szCs w:val="20"/>
        </w:rPr>
        <w:t xml:space="preserve">ímu </w:t>
      </w:r>
      <w:r w:rsidRPr="009913FF">
        <w:rPr>
          <w:rStyle w:val="nowrap"/>
          <w:rFonts w:ascii="Arial" w:hAnsi="Arial" w:cs="Arial"/>
          <w:sz w:val="20"/>
          <w:szCs w:val="20"/>
        </w:rPr>
        <w:t>uzavření d</w:t>
      </w:r>
      <w:r w:rsidRPr="009913FF">
        <w:rPr>
          <w:rFonts w:ascii="Arial" w:hAnsi="Arial" w:cs="Arial"/>
          <w:sz w:val="20"/>
          <w:szCs w:val="20"/>
        </w:rPr>
        <w:t xml:space="preserve">o třiceti (30) dnů ode dne kdy bude vydán kolaudační souhlas pro </w:t>
      </w:r>
      <w:r w:rsidR="000215D2" w:rsidRPr="009913FF">
        <w:rPr>
          <w:rFonts w:ascii="Arial" w:hAnsi="Arial" w:cs="Arial"/>
          <w:sz w:val="20"/>
          <w:szCs w:val="20"/>
        </w:rPr>
        <w:t>příslušnou mateřskou školu</w:t>
      </w:r>
      <w:r w:rsidRPr="009913FF">
        <w:rPr>
          <w:rFonts w:ascii="Arial" w:hAnsi="Arial" w:cs="Arial"/>
          <w:sz w:val="20"/>
          <w:szCs w:val="20"/>
        </w:rPr>
        <w:t>, přičemž příslušná darovací smlouva bude uzavřena do devadesáti (90) dnů ode dne učinění této výzvy. Darovací smlouv</w:t>
      </w:r>
      <w:r w:rsidR="007169A8" w:rsidRPr="009913FF">
        <w:rPr>
          <w:rFonts w:ascii="Arial" w:hAnsi="Arial" w:cs="Arial"/>
          <w:sz w:val="20"/>
          <w:szCs w:val="20"/>
        </w:rPr>
        <w:t>a</w:t>
      </w:r>
      <w:r w:rsidRPr="009913FF">
        <w:rPr>
          <w:rFonts w:ascii="Arial" w:hAnsi="Arial" w:cs="Arial"/>
          <w:sz w:val="20"/>
          <w:szCs w:val="20"/>
        </w:rPr>
        <w:t xml:space="preserve"> nebud</w:t>
      </w:r>
      <w:r w:rsidR="007169A8" w:rsidRPr="009913FF">
        <w:rPr>
          <w:rFonts w:ascii="Arial" w:hAnsi="Arial" w:cs="Arial"/>
          <w:sz w:val="20"/>
          <w:szCs w:val="20"/>
        </w:rPr>
        <w:t>e</w:t>
      </w:r>
      <w:r w:rsidRPr="009913FF">
        <w:rPr>
          <w:rFonts w:ascii="Arial" w:hAnsi="Arial" w:cs="Arial"/>
          <w:sz w:val="20"/>
          <w:szCs w:val="20"/>
        </w:rPr>
        <w:t xml:space="preserve"> kromě závazku k převodu vlastnického práva </w:t>
      </w:r>
      <w:r w:rsidR="00937457" w:rsidRPr="009913FF">
        <w:rPr>
          <w:rStyle w:val="nowrap"/>
          <w:rFonts w:ascii="Arial" w:hAnsi="Arial" w:cs="Arial"/>
          <w:sz w:val="20"/>
          <w:szCs w:val="20"/>
        </w:rPr>
        <w:t>k</w:t>
      </w:r>
      <w:r w:rsidR="008E2A71" w:rsidRPr="009913FF">
        <w:rPr>
          <w:rStyle w:val="nowrap"/>
          <w:rFonts w:ascii="Arial" w:hAnsi="Arial" w:cs="Arial"/>
          <w:sz w:val="20"/>
          <w:szCs w:val="20"/>
        </w:rPr>
        <w:t> P</w:t>
      </w:r>
      <w:r w:rsidR="00937457" w:rsidRPr="009913FF">
        <w:rPr>
          <w:rStyle w:val="nowrap"/>
          <w:rFonts w:ascii="Arial" w:hAnsi="Arial" w:cs="Arial"/>
          <w:sz w:val="20"/>
          <w:szCs w:val="20"/>
        </w:rPr>
        <w:t>ozemkům</w:t>
      </w:r>
      <w:r w:rsidR="008E2A71" w:rsidRPr="009913FF">
        <w:rPr>
          <w:rStyle w:val="nowrap"/>
          <w:rFonts w:ascii="Arial" w:hAnsi="Arial" w:cs="Arial"/>
          <w:sz w:val="20"/>
          <w:szCs w:val="20"/>
        </w:rPr>
        <w:t xml:space="preserve"> pro MŠ na MČ Praha 18</w:t>
      </w:r>
      <w:r w:rsidRPr="009913FF">
        <w:rPr>
          <w:rFonts w:ascii="Arial" w:hAnsi="Arial" w:cs="Arial"/>
          <w:sz w:val="20"/>
          <w:szCs w:val="20"/>
        </w:rPr>
        <w:t xml:space="preserve"> obsahovat žádné další závazky </w:t>
      </w:r>
      <w:r w:rsidR="00187C33" w:rsidRPr="009913FF">
        <w:rPr>
          <w:rFonts w:ascii="Arial" w:hAnsi="Arial" w:cs="Arial"/>
          <w:sz w:val="20"/>
          <w:szCs w:val="20"/>
        </w:rPr>
        <w:t xml:space="preserve">pro </w:t>
      </w:r>
      <w:r w:rsidR="001F711C" w:rsidRPr="009913FF">
        <w:rPr>
          <w:rFonts w:ascii="Arial" w:hAnsi="Arial" w:cs="Arial"/>
          <w:sz w:val="20"/>
          <w:szCs w:val="20"/>
        </w:rPr>
        <w:t>Společnost</w:t>
      </w:r>
      <w:r w:rsidRPr="009913FF">
        <w:rPr>
          <w:rFonts w:ascii="Arial" w:hAnsi="Arial" w:cs="Arial"/>
          <w:sz w:val="20"/>
          <w:szCs w:val="20"/>
        </w:rPr>
        <w:t>.</w:t>
      </w:r>
    </w:p>
    <w:p w14:paraId="5EF8B80C" w14:textId="77777777" w:rsidR="007169A8" w:rsidRDefault="007169A8" w:rsidP="007169A8">
      <w:pPr>
        <w:pStyle w:val="Odstavecseseznamem"/>
        <w:rPr>
          <w:rFonts w:ascii="Arial" w:hAnsi="Arial" w:cs="Arial"/>
          <w:sz w:val="20"/>
          <w:szCs w:val="20"/>
        </w:rPr>
      </w:pPr>
    </w:p>
    <w:p w14:paraId="06B99162" w14:textId="2915CBB2" w:rsidR="007169A8" w:rsidRDefault="007169A8" w:rsidP="007169A8">
      <w:pPr>
        <w:pStyle w:val="Bezmezer"/>
        <w:ind w:left="17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výstavby dvou 3-třídních mateřských škol se společnou vývařovnou bude vlastnické právo k jednotkám, které budou mateřskými školkami a vývařovnou, a to včetně nerozlučně s vlastnictvím jednotek spojeného práva bezúplatného užívání pozemků, které musí s mateřskou školkou tvořit funkční celek dle příslušných norem, bude </w:t>
      </w:r>
      <w:r w:rsidRPr="00593CC4">
        <w:rPr>
          <w:rStyle w:val="nowrap"/>
          <w:rFonts w:ascii="Arial" w:hAnsi="Arial" w:cs="Arial"/>
          <w:sz w:val="20"/>
          <w:szCs w:val="20"/>
        </w:rPr>
        <w:t>převedeno na</w:t>
      </w:r>
      <w:r>
        <w:rPr>
          <w:rStyle w:val="nowrap"/>
          <w:rFonts w:ascii="Arial" w:hAnsi="Arial" w:cs="Arial"/>
          <w:sz w:val="20"/>
          <w:szCs w:val="20"/>
        </w:rPr>
        <w:t xml:space="preserve"> MČ Praha 18</w:t>
      </w:r>
      <w:r w:rsidRPr="00593CC4">
        <w:rPr>
          <w:rStyle w:val="nowrap"/>
          <w:rFonts w:ascii="Arial" w:hAnsi="Arial" w:cs="Arial"/>
          <w:sz w:val="20"/>
          <w:szCs w:val="20"/>
        </w:rPr>
        <w:t xml:space="preserve"> </w:t>
      </w:r>
      <w:r>
        <w:rPr>
          <w:rStyle w:val="nowrap"/>
          <w:rFonts w:ascii="Arial" w:hAnsi="Arial" w:cs="Arial"/>
          <w:sz w:val="20"/>
          <w:szCs w:val="20"/>
        </w:rPr>
        <w:t xml:space="preserve">(resp. </w:t>
      </w:r>
      <w:r w:rsidRPr="00593CC4">
        <w:rPr>
          <w:rStyle w:val="nowrap"/>
          <w:rFonts w:ascii="Arial" w:hAnsi="Arial" w:cs="Arial"/>
          <w:sz w:val="20"/>
          <w:szCs w:val="20"/>
        </w:rPr>
        <w:t>hl. m. Prahu</w:t>
      </w:r>
      <w:r>
        <w:rPr>
          <w:rStyle w:val="nowrap"/>
          <w:rFonts w:ascii="Arial" w:hAnsi="Arial" w:cs="Arial"/>
          <w:sz w:val="20"/>
          <w:szCs w:val="20"/>
        </w:rPr>
        <w:t xml:space="preserve"> se svěřenou správou MČ Praha 18)</w:t>
      </w:r>
      <w:r w:rsidRPr="00593CC4">
        <w:rPr>
          <w:rStyle w:val="nowrap"/>
          <w:rFonts w:ascii="Arial" w:hAnsi="Arial" w:cs="Arial"/>
          <w:sz w:val="20"/>
          <w:szCs w:val="20"/>
        </w:rPr>
        <w:t xml:space="preserve"> na základě darovacích smluv,</w:t>
      </w:r>
      <w:r>
        <w:rPr>
          <w:rStyle w:val="nowrap"/>
          <w:rFonts w:ascii="Arial" w:hAnsi="Arial" w:cs="Arial"/>
          <w:sz w:val="20"/>
          <w:szCs w:val="20"/>
        </w:rPr>
        <w:t xml:space="preserve"> jejichž návrh připraví </w:t>
      </w:r>
      <w:r>
        <w:rPr>
          <w:rFonts w:ascii="Arial" w:hAnsi="Arial" w:cs="Arial"/>
          <w:sz w:val="20"/>
          <w:szCs w:val="20"/>
        </w:rPr>
        <w:t>Společnost</w:t>
      </w:r>
      <w:r>
        <w:rPr>
          <w:rStyle w:val="nowrap"/>
          <w:rFonts w:ascii="Arial" w:hAnsi="Arial" w:cs="Arial"/>
          <w:sz w:val="20"/>
          <w:szCs w:val="20"/>
        </w:rPr>
        <w:t xml:space="preserve"> a </w:t>
      </w:r>
      <w:r>
        <w:rPr>
          <w:rStyle w:val="nowrap"/>
          <w:rFonts w:ascii="Arial" w:hAnsi="Arial" w:cs="Arial"/>
          <w:sz w:val="20"/>
          <w:szCs w:val="20"/>
        </w:rPr>
        <w:lastRenderedPageBreak/>
        <w:t xml:space="preserve">předloží je MČ Praha 18 s výzvou k jejich uzavření vždy </w:t>
      </w:r>
      <w:r w:rsidRPr="00593CC4">
        <w:rPr>
          <w:rStyle w:val="nowrap"/>
          <w:rFonts w:ascii="Arial" w:hAnsi="Arial" w:cs="Arial"/>
          <w:sz w:val="20"/>
          <w:szCs w:val="20"/>
        </w:rPr>
        <w:t>d</w:t>
      </w:r>
      <w:r w:rsidRPr="00593CC4">
        <w:rPr>
          <w:rFonts w:ascii="Arial" w:hAnsi="Arial" w:cs="Arial"/>
          <w:sz w:val="20"/>
          <w:szCs w:val="20"/>
        </w:rPr>
        <w:t xml:space="preserve">o třiceti (30) dnů ode dne kdy bude vydán kolaudační souhlas pro </w:t>
      </w:r>
      <w:r>
        <w:rPr>
          <w:rFonts w:ascii="Arial" w:hAnsi="Arial" w:cs="Arial"/>
          <w:sz w:val="20"/>
          <w:szCs w:val="20"/>
        </w:rPr>
        <w:t>příslušnou mateřskou školku</w:t>
      </w:r>
      <w:r w:rsidRPr="00593CC4">
        <w:rPr>
          <w:rFonts w:ascii="Arial" w:hAnsi="Arial" w:cs="Arial"/>
          <w:sz w:val="20"/>
          <w:szCs w:val="20"/>
        </w:rPr>
        <w:t xml:space="preserve">, přičemž příslušná darovací smlouva bude vždy uzavřena do devadesáti (90) dnů ode dne učinění této výzvy. Darovací smlouvy nebudou kromě závazku k převodu </w:t>
      </w:r>
      <w:r>
        <w:rPr>
          <w:rFonts w:ascii="Arial" w:hAnsi="Arial" w:cs="Arial"/>
          <w:sz w:val="20"/>
          <w:szCs w:val="20"/>
        </w:rPr>
        <w:t xml:space="preserve">vlastnického práva </w:t>
      </w:r>
      <w:r w:rsidRPr="00593CC4">
        <w:rPr>
          <w:rStyle w:val="nowrap"/>
          <w:rFonts w:ascii="Arial" w:hAnsi="Arial" w:cs="Arial"/>
          <w:sz w:val="20"/>
          <w:szCs w:val="20"/>
        </w:rPr>
        <w:t>k</w:t>
      </w:r>
      <w:r>
        <w:rPr>
          <w:rStyle w:val="nowrap"/>
          <w:rFonts w:ascii="Arial" w:hAnsi="Arial" w:cs="Arial"/>
          <w:sz w:val="20"/>
          <w:szCs w:val="20"/>
        </w:rPr>
        <w:t> jednotkám, které budou mateřskými školkami a vývařovnou včetně bezúplatných užívacích práv k funkčně souvisejícím pozemkům pro mateřské školky a vývařovnu na MČ Praha 18</w:t>
      </w:r>
      <w:r w:rsidRPr="00593CC4">
        <w:rPr>
          <w:rFonts w:ascii="Arial" w:hAnsi="Arial" w:cs="Arial"/>
          <w:sz w:val="20"/>
          <w:szCs w:val="20"/>
        </w:rPr>
        <w:t xml:space="preserve"> obsaho</w:t>
      </w:r>
      <w:r>
        <w:rPr>
          <w:rFonts w:ascii="Arial" w:hAnsi="Arial" w:cs="Arial"/>
          <w:sz w:val="20"/>
          <w:szCs w:val="20"/>
        </w:rPr>
        <w:t>vat žádné další závazky pro Společnost</w:t>
      </w:r>
      <w:r w:rsidRPr="00593CC4">
        <w:rPr>
          <w:rFonts w:ascii="Arial" w:hAnsi="Arial" w:cs="Arial"/>
          <w:sz w:val="20"/>
          <w:szCs w:val="20"/>
        </w:rPr>
        <w:t>.</w:t>
      </w:r>
    </w:p>
    <w:p w14:paraId="44342968" w14:textId="77777777" w:rsidR="0056123E" w:rsidRDefault="0056123E" w:rsidP="0056123E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80B1B18" w14:textId="77777777" w:rsidR="00F846C0" w:rsidRDefault="00F846C0" w:rsidP="00F846C0">
      <w:pPr>
        <w:pStyle w:val="Bezmezer"/>
        <w:numPr>
          <w:ilvl w:val="0"/>
          <w:numId w:val="3"/>
        </w:numPr>
        <w:ind w:left="1701" w:hanging="567"/>
        <w:jc w:val="both"/>
        <w:rPr>
          <w:rFonts w:ascii="Arial" w:hAnsi="Arial" w:cs="Arial"/>
          <w:sz w:val="20"/>
          <w:szCs w:val="20"/>
        </w:rPr>
      </w:pPr>
      <w:r w:rsidRPr="00593CC4">
        <w:rPr>
          <w:rFonts w:ascii="Arial" w:hAnsi="Arial" w:cs="Arial"/>
          <w:sz w:val="20"/>
          <w:szCs w:val="20"/>
        </w:rPr>
        <w:t>Náklady na vyhotovení geometrických plánů souvisejících s realizací mateřských škol a správní poplatky související s převodem v</w:t>
      </w:r>
      <w:r>
        <w:rPr>
          <w:rFonts w:ascii="Arial" w:hAnsi="Arial" w:cs="Arial"/>
          <w:sz w:val="20"/>
          <w:szCs w:val="20"/>
        </w:rPr>
        <w:t xml:space="preserve">lastnického práva </w:t>
      </w:r>
      <w:r w:rsidR="003A655B">
        <w:rPr>
          <w:rFonts w:ascii="Arial" w:hAnsi="Arial" w:cs="Arial"/>
          <w:sz w:val="20"/>
          <w:szCs w:val="20"/>
        </w:rPr>
        <w:t>k Pozemkům pro MŠ</w:t>
      </w:r>
      <w:r w:rsidR="007169A8">
        <w:rPr>
          <w:rFonts w:ascii="Arial" w:hAnsi="Arial" w:cs="Arial"/>
          <w:sz w:val="20"/>
          <w:szCs w:val="20"/>
        </w:rPr>
        <w:t xml:space="preserve">, resp. jednotkám, které budou mateřskými školkami a vývařovnou včetně bezúplatných užívacích práv k funkčně souvisejícím pozemkům </w:t>
      </w:r>
      <w:r>
        <w:rPr>
          <w:rFonts w:ascii="Arial" w:hAnsi="Arial" w:cs="Arial"/>
          <w:sz w:val="20"/>
          <w:szCs w:val="20"/>
        </w:rPr>
        <w:t>z</w:t>
      </w:r>
      <w:r w:rsidR="001F711C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 </w:t>
      </w:r>
      <w:r w:rsidR="001F711C">
        <w:rPr>
          <w:rFonts w:ascii="Arial" w:hAnsi="Arial" w:cs="Arial"/>
          <w:sz w:val="20"/>
          <w:szCs w:val="20"/>
        </w:rPr>
        <w:t>Společnosti</w:t>
      </w:r>
      <w:r>
        <w:rPr>
          <w:rFonts w:ascii="Arial" w:hAnsi="Arial" w:cs="Arial"/>
          <w:sz w:val="20"/>
          <w:szCs w:val="20"/>
        </w:rPr>
        <w:t xml:space="preserve"> na MČ </w:t>
      </w:r>
      <w:r w:rsidR="00667166">
        <w:rPr>
          <w:rFonts w:ascii="Arial" w:hAnsi="Arial" w:cs="Arial"/>
          <w:sz w:val="20"/>
          <w:szCs w:val="20"/>
        </w:rPr>
        <w:t>Praha 18</w:t>
      </w:r>
      <w:r>
        <w:rPr>
          <w:rFonts w:ascii="Arial" w:hAnsi="Arial" w:cs="Arial"/>
          <w:sz w:val="20"/>
          <w:szCs w:val="20"/>
        </w:rPr>
        <w:t xml:space="preserve"> uhradí </w:t>
      </w:r>
      <w:r w:rsidR="001F711C">
        <w:rPr>
          <w:rFonts w:ascii="Arial" w:hAnsi="Arial" w:cs="Arial"/>
          <w:sz w:val="20"/>
          <w:szCs w:val="20"/>
        </w:rPr>
        <w:t>Společnost</w:t>
      </w:r>
      <w:r w:rsidRPr="00593CC4">
        <w:rPr>
          <w:rFonts w:ascii="Arial" w:hAnsi="Arial" w:cs="Arial"/>
          <w:sz w:val="20"/>
          <w:szCs w:val="20"/>
        </w:rPr>
        <w:t>.</w:t>
      </w:r>
    </w:p>
    <w:p w14:paraId="7D1B2DEC" w14:textId="77777777" w:rsidR="00867917" w:rsidRDefault="00867917" w:rsidP="00930D9C">
      <w:pPr>
        <w:pStyle w:val="Bezmezer"/>
        <w:ind w:left="1701"/>
        <w:jc w:val="both"/>
        <w:rPr>
          <w:rFonts w:ascii="Arial" w:hAnsi="Arial" w:cs="Arial"/>
          <w:sz w:val="20"/>
          <w:szCs w:val="20"/>
        </w:rPr>
      </w:pPr>
    </w:p>
    <w:p w14:paraId="16BDBE82" w14:textId="07AE789A" w:rsidR="00867917" w:rsidRPr="00593CC4" w:rsidRDefault="00867917" w:rsidP="0056123E">
      <w:pPr>
        <w:pStyle w:val="Bezmezer"/>
        <w:ind w:left="1134"/>
        <w:jc w:val="both"/>
        <w:rPr>
          <w:rFonts w:ascii="Arial" w:hAnsi="Arial" w:cs="Arial"/>
          <w:sz w:val="20"/>
          <w:szCs w:val="20"/>
        </w:rPr>
      </w:pPr>
      <w:r w:rsidRPr="0056123E">
        <w:rPr>
          <w:rFonts w:ascii="Arial" w:hAnsi="Arial" w:cs="Arial"/>
          <w:sz w:val="20"/>
          <w:szCs w:val="20"/>
        </w:rPr>
        <w:t>Společnost se (mimo lhůt dle předchozích písmen) současně zavazuje zajistit splnění povinností dle odst. 2.2.</w:t>
      </w:r>
      <w:r w:rsidR="00B00B0E" w:rsidRPr="0056123E">
        <w:rPr>
          <w:rFonts w:ascii="Arial" w:hAnsi="Arial" w:cs="Arial"/>
          <w:sz w:val="20"/>
          <w:szCs w:val="20"/>
        </w:rPr>
        <w:t>3</w:t>
      </w:r>
      <w:r w:rsidRPr="0056123E">
        <w:rPr>
          <w:rFonts w:ascii="Arial" w:hAnsi="Arial" w:cs="Arial"/>
          <w:sz w:val="20"/>
          <w:szCs w:val="20"/>
        </w:rPr>
        <w:t>. a 2.2.</w:t>
      </w:r>
      <w:r w:rsidR="00B00B0E" w:rsidRPr="0056123E">
        <w:rPr>
          <w:rFonts w:ascii="Arial" w:hAnsi="Arial" w:cs="Arial"/>
          <w:sz w:val="20"/>
          <w:szCs w:val="20"/>
        </w:rPr>
        <w:t>4</w:t>
      </w:r>
      <w:r w:rsidRPr="0056123E">
        <w:rPr>
          <w:rFonts w:ascii="Arial" w:hAnsi="Arial" w:cs="Arial"/>
          <w:sz w:val="20"/>
          <w:szCs w:val="20"/>
        </w:rPr>
        <w:t xml:space="preserve"> nejpozději do 10 (deseti) let ode dne</w:t>
      </w:r>
      <w:r w:rsidR="0056123E">
        <w:rPr>
          <w:rFonts w:ascii="Arial" w:hAnsi="Arial" w:cs="Arial"/>
          <w:sz w:val="20"/>
          <w:szCs w:val="20"/>
        </w:rPr>
        <w:t xml:space="preserve">, kdy nabude účinnosti </w:t>
      </w:r>
      <w:r w:rsidRPr="0056123E">
        <w:rPr>
          <w:rFonts w:ascii="Arial" w:hAnsi="Arial" w:cs="Arial"/>
          <w:sz w:val="20"/>
          <w:szCs w:val="20"/>
        </w:rPr>
        <w:t>Změn</w:t>
      </w:r>
      <w:r w:rsidR="0056123E">
        <w:rPr>
          <w:rFonts w:ascii="Arial" w:hAnsi="Arial" w:cs="Arial"/>
          <w:sz w:val="20"/>
          <w:szCs w:val="20"/>
        </w:rPr>
        <w:t>a</w:t>
      </w:r>
      <w:r w:rsidRPr="0056123E">
        <w:rPr>
          <w:rFonts w:ascii="Arial" w:hAnsi="Arial" w:cs="Arial"/>
          <w:sz w:val="20"/>
          <w:szCs w:val="20"/>
        </w:rPr>
        <w:t xml:space="preserve"> ÚP</w:t>
      </w:r>
      <w:r w:rsidR="0056123E">
        <w:rPr>
          <w:rFonts w:ascii="Arial" w:hAnsi="Arial" w:cs="Arial"/>
          <w:sz w:val="20"/>
          <w:szCs w:val="20"/>
        </w:rPr>
        <w:t>.</w:t>
      </w:r>
    </w:p>
    <w:p w14:paraId="084239CD" w14:textId="77777777" w:rsidR="00D47DE0" w:rsidRDefault="00D47DE0" w:rsidP="006F7E31">
      <w:pPr>
        <w:pStyle w:val="Bezmezer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4D9A3203" w14:textId="4B5565CA" w:rsidR="0056123E" w:rsidRPr="007514CE" w:rsidRDefault="008E2E86" w:rsidP="0056123E">
      <w:pPr>
        <w:pStyle w:val="Bezmezer"/>
        <w:numPr>
          <w:ilvl w:val="2"/>
          <w:numId w:val="10"/>
        </w:numPr>
        <w:tabs>
          <w:tab w:val="left" w:pos="426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Společnost</w:t>
      </w:r>
      <w:r w:rsidRPr="00A52B25">
        <w:rPr>
          <w:rFonts w:ascii="Arial" w:hAnsi="Arial" w:cs="Arial"/>
          <w:sz w:val="20"/>
          <w:szCs w:val="20"/>
        </w:rPr>
        <w:t xml:space="preserve"> </w:t>
      </w:r>
      <w:r w:rsidR="0056123E">
        <w:rPr>
          <w:rFonts w:ascii="Arial" w:hAnsi="Arial" w:cs="Arial"/>
          <w:sz w:val="20"/>
          <w:szCs w:val="20"/>
        </w:rPr>
        <w:t xml:space="preserve">se zavazuje </w:t>
      </w:r>
      <w:r w:rsidR="00867917" w:rsidRPr="0056123E">
        <w:rPr>
          <w:rFonts w:ascii="Arial" w:hAnsi="Arial" w:cs="Arial"/>
          <w:sz w:val="20"/>
          <w:szCs w:val="20"/>
        </w:rPr>
        <w:t xml:space="preserve">nejpozději do 6 (šesti) měsíců ode dne nabytí právní moci </w:t>
      </w:r>
      <w:r w:rsidR="0056123E">
        <w:rPr>
          <w:rFonts w:ascii="Arial" w:hAnsi="Arial" w:cs="Arial"/>
          <w:sz w:val="20"/>
          <w:szCs w:val="20"/>
        </w:rPr>
        <w:t xml:space="preserve">prvního rozhodnutí, které po Změně ÚP povoluje na Pozemcích výstavbu obytných staveb nebo polyfunkčních objektů nabídnout MČ Praha 18 darování </w:t>
      </w:r>
      <w:r w:rsidR="0056123E" w:rsidRPr="0056123E">
        <w:rPr>
          <w:rFonts w:ascii="Arial" w:hAnsi="Arial" w:cs="Arial"/>
          <w:sz w:val="20"/>
          <w:szCs w:val="20"/>
        </w:rPr>
        <w:t xml:space="preserve">Pozemků ve smyslu ustanovení čl. I. odst. 1.3.6 </w:t>
      </w:r>
      <w:r w:rsidR="0056123E">
        <w:rPr>
          <w:rFonts w:ascii="Arial" w:hAnsi="Arial" w:cs="Arial"/>
          <w:sz w:val="20"/>
          <w:szCs w:val="20"/>
        </w:rPr>
        <w:t xml:space="preserve">písm. b) </w:t>
      </w:r>
      <w:r w:rsidR="0056123E" w:rsidRPr="0056123E">
        <w:rPr>
          <w:rFonts w:ascii="Arial" w:hAnsi="Arial" w:cs="Arial"/>
          <w:sz w:val="20"/>
          <w:szCs w:val="20"/>
        </w:rPr>
        <w:t xml:space="preserve">této smlouvy, a v případě zájmu MČ Praha 18 o darování Pozemků pro MČ dále </w:t>
      </w:r>
      <w:r w:rsidR="0056123E">
        <w:rPr>
          <w:rFonts w:ascii="Arial" w:hAnsi="Arial" w:cs="Arial"/>
          <w:sz w:val="20"/>
          <w:szCs w:val="20"/>
        </w:rPr>
        <w:t xml:space="preserve">zajistit oddělení těchto částí Pozemků a </w:t>
      </w:r>
      <w:r w:rsidR="0056123E" w:rsidRPr="0056123E">
        <w:rPr>
          <w:rFonts w:ascii="Arial" w:hAnsi="Arial" w:cs="Arial"/>
          <w:sz w:val="20"/>
          <w:szCs w:val="20"/>
        </w:rPr>
        <w:t>uzavř</w:t>
      </w:r>
      <w:r w:rsidR="0056123E">
        <w:rPr>
          <w:rFonts w:ascii="Arial" w:hAnsi="Arial" w:cs="Arial"/>
          <w:sz w:val="20"/>
          <w:szCs w:val="20"/>
        </w:rPr>
        <w:t>ít</w:t>
      </w:r>
      <w:r w:rsidR="0056123E" w:rsidRPr="0056123E">
        <w:rPr>
          <w:rFonts w:ascii="Arial" w:hAnsi="Arial" w:cs="Arial"/>
          <w:sz w:val="20"/>
          <w:szCs w:val="20"/>
        </w:rPr>
        <w:t xml:space="preserve"> s MČ Praha 18 smlouvu o darování (dále jen „</w:t>
      </w:r>
      <w:r w:rsidR="0056123E" w:rsidRPr="0056123E">
        <w:rPr>
          <w:rFonts w:ascii="Arial" w:hAnsi="Arial" w:cs="Arial"/>
          <w:b/>
          <w:sz w:val="20"/>
          <w:szCs w:val="20"/>
        </w:rPr>
        <w:t>Pozemky pro MČ</w:t>
      </w:r>
      <w:r w:rsidR="0056123E" w:rsidRPr="0056123E">
        <w:rPr>
          <w:rFonts w:ascii="Arial" w:hAnsi="Arial" w:cs="Arial"/>
          <w:sz w:val="20"/>
          <w:szCs w:val="20"/>
        </w:rPr>
        <w:t xml:space="preserve">“), do vlastnictví hl. m. Prahy (a svěřené správy MČ Praha 18), a to pro účely výstavby staveb </w:t>
      </w:r>
      <w:r w:rsidR="0056123E" w:rsidRPr="007514CE">
        <w:rPr>
          <w:rFonts w:ascii="Arial" w:hAnsi="Arial" w:cs="Arial"/>
          <w:sz w:val="20"/>
          <w:szCs w:val="20"/>
        </w:rPr>
        <w:t xml:space="preserve">veřejné (občanské) vybavenosti a staveb a zařízení pro sport a tělovýchovu ze strany MČ Praha 18 ve smyslu ustanovení čl. I. odst. 1.3.6 písm. b) této smlouvy. </w:t>
      </w:r>
    </w:p>
    <w:p w14:paraId="53B8F2C4" w14:textId="64A8CED9" w:rsidR="00C55462" w:rsidRDefault="00C55462" w:rsidP="003B0FC9">
      <w:pPr>
        <w:pStyle w:val="Bezmezer"/>
        <w:tabs>
          <w:tab w:val="left" w:pos="426"/>
        </w:tabs>
        <w:ind w:left="993"/>
        <w:jc w:val="both"/>
        <w:rPr>
          <w:rFonts w:ascii="Arial" w:hAnsi="Arial" w:cs="Arial"/>
          <w:sz w:val="20"/>
          <w:szCs w:val="20"/>
        </w:rPr>
      </w:pPr>
    </w:p>
    <w:p w14:paraId="14D1D69E" w14:textId="77777777" w:rsidR="00D86933" w:rsidRDefault="00D86933" w:rsidP="002434AC">
      <w:pPr>
        <w:pStyle w:val="Bezmezer"/>
        <w:tabs>
          <w:tab w:val="left" w:pos="426"/>
        </w:tabs>
        <w:ind w:left="993"/>
        <w:jc w:val="both"/>
        <w:rPr>
          <w:rFonts w:ascii="Arial" w:hAnsi="Arial" w:cs="Arial"/>
          <w:sz w:val="20"/>
          <w:szCs w:val="20"/>
        </w:rPr>
      </w:pPr>
    </w:p>
    <w:p w14:paraId="51231F2C" w14:textId="77777777" w:rsidR="009A7BDC" w:rsidRPr="00A52B25" w:rsidRDefault="009A7BDC" w:rsidP="00672F3A">
      <w:pPr>
        <w:pStyle w:val="Bezmezer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>MČ Praha 18 se zavazuje ke splnění následujících povinností:</w:t>
      </w:r>
    </w:p>
    <w:p w14:paraId="4B6FC887" w14:textId="77777777" w:rsidR="005B6A8A" w:rsidRPr="00A52B25" w:rsidRDefault="005B6A8A" w:rsidP="005B6A8A">
      <w:pPr>
        <w:pStyle w:val="Bezmezer"/>
        <w:ind w:left="1134" w:hanging="708"/>
        <w:jc w:val="both"/>
        <w:rPr>
          <w:rFonts w:ascii="Arial" w:hAnsi="Arial" w:cs="Arial"/>
          <w:sz w:val="20"/>
          <w:szCs w:val="20"/>
        </w:rPr>
      </w:pPr>
    </w:p>
    <w:p w14:paraId="1A6CD250" w14:textId="77777777" w:rsidR="000D68E3" w:rsidRDefault="005B6A8A" w:rsidP="00C55462">
      <w:pPr>
        <w:pStyle w:val="Bezmezer"/>
        <w:numPr>
          <w:ilvl w:val="2"/>
          <w:numId w:val="10"/>
        </w:numPr>
        <w:ind w:left="993" w:hanging="567"/>
        <w:jc w:val="both"/>
        <w:rPr>
          <w:rFonts w:ascii="Arial" w:hAnsi="Arial" w:cs="Arial"/>
          <w:sz w:val="20"/>
          <w:szCs w:val="20"/>
        </w:rPr>
      </w:pPr>
      <w:r w:rsidRPr="00B45F8F">
        <w:rPr>
          <w:rFonts w:ascii="Arial" w:hAnsi="Arial" w:cs="Arial"/>
          <w:sz w:val="20"/>
          <w:szCs w:val="20"/>
        </w:rPr>
        <w:t xml:space="preserve">MČ Praha 18 </w:t>
      </w:r>
      <w:r w:rsidR="00B642EA">
        <w:rPr>
          <w:rFonts w:ascii="Arial" w:hAnsi="Arial" w:cs="Arial"/>
          <w:sz w:val="20"/>
          <w:szCs w:val="20"/>
        </w:rPr>
        <w:t>se</w:t>
      </w:r>
      <w:r w:rsidR="00647991">
        <w:rPr>
          <w:rFonts w:ascii="Arial" w:hAnsi="Arial" w:cs="Arial"/>
          <w:sz w:val="20"/>
          <w:szCs w:val="20"/>
        </w:rPr>
        <w:t xml:space="preserve"> zavazuje spolupracovat s</w:t>
      </w:r>
      <w:r w:rsidR="00D86933">
        <w:rPr>
          <w:rFonts w:ascii="Arial" w:hAnsi="Arial" w:cs="Arial"/>
          <w:sz w:val="20"/>
          <w:szCs w:val="20"/>
        </w:rPr>
        <w:t>e</w:t>
      </w:r>
      <w:r w:rsidR="00647991">
        <w:rPr>
          <w:rFonts w:ascii="Arial" w:hAnsi="Arial" w:cs="Arial"/>
          <w:sz w:val="20"/>
          <w:szCs w:val="20"/>
        </w:rPr>
        <w:t> S</w:t>
      </w:r>
      <w:r w:rsidR="00D86933">
        <w:rPr>
          <w:rFonts w:ascii="Arial" w:hAnsi="Arial" w:cs="Arial"/>
          <w:sz w:val="20"/>
          <w:szCs w:val="20"/>
        </w:rPr>
        <w:t>polečností</w:t>
      </w:r>
      <w:r w:rsidR="00647991">
        <w:rPr>
          <w:rFonts w:ascii="Arial" w:hAnsi="Arial" w:cs="Arial"/>
          <w:sz w:val="20"/>
          <w:szCs w:val="20"/>
        </w:rPr>
        <w:t xml:space="preserve"> na tvorbě</w:t>
      </w:r>
      <w:r w:rsidR="00B642EA">
        <w:rPr>
          <w:rFonts w:ascii="Arial" w:hAnsi="Arial" w:cs="Arial"/>
          <w:sz w:val="20"/>
          <w:szCs w:val="20"/>
        </w:rPr>
        <w:t xml:space="preserve"> a úpravách Podkladové studie tak, aby mohlo vzniknout</w:t>
      </w:r>
      <w:r w:rsidR="00647991">
        <w:rPr>
          <w:rFonts w:ascii="Arial" w:hAnsi="Arial" w:cs="Arial"/>
          <w:sz w:val="20"/>
          <w:szCs w:val="20"/>
        </w:rPr>
        <w:t xml:space="preserve"> její finální znění</w:t>
      </w:r>
      <w:r w:rsidR="00B642EA">
        <w:rPr>
          <w:rFonts w:ascii="Arial" w:hAnsi="Arial" w:cs="Arial"/>
          <w:sz w:val="20"/>
          <w:szCs w:val="20"/>
        </w:rPr>
        <w:t>, tj. Odsouhlasená podkladová studie</w:t>
      </w:r>
      <w:r w:rsidR="00A32B7E" w:rsidRPr="00B45F8F">
        <w:rPr>
          <w:rFonts w:ascii="Arial" w:hAnsi="Arial" w:cs="Arial"/>
          <w:sz w:val="20"/>
          <w:szCs w:val="20"/>
        </w:rPr>
        <w:t>.</w:t>
      </w:r>
      <w:r w:rsidRPr="00B45F8F">
        <w:rPr>
          <w:rFonts w:ascii="Arial" w:hAnsi="Arial" w:cs="Arial"/>
          <w:sz w:val="20"/>
          <w:szCs w:val="20"/>
        </w:rPr>
        <w:t xml:space="preserve"> </w:t>
      </w:r>
    </w:p>
    <w:p w14:paraId="5BCD16C9" w14:textId="77777777" w:rsidR="000D68E3" w:rsidRDefault="000D68E3" w:rsidP="000D68E3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</w:p>
    <w:p w14:paraId="65F0010C" w14:textId="77777777" w:rsidR="000D68E3" w:rsidRDefault="005B6A8A" w:rsidP="000D68E3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 w:rsidRPr="00B45F8F">
        <w:rPr>
          <w:rFonts w:ascii="Arial" w:hAnsi="Arial" w:cs="Arial"/>
          <w:sz w:val="20"/>
          <w:szCs w:val="20"/>
        </w:rPr>
        <w:t>Strany se dohodly, že S</w:t>
      </w:r>
      <w:r w:rsidR="00D86933">
        <w:rPr>
          <w:rFonts w:ascii="Arial" w:hAnsi="Arial" w:cs="Arial"/>
          <w:sz w:val="20"/>
          <w:szCs w:val="20"/>
        </w:rPr>
        <w:t>polečnost</w:t>
      </w:r>
      <w:r w:rsidRPr="00B45F8F">
        <w:rPr>
          <w:rFonts w:ascii="Arial" w:hAnsi="Arial" w:cs="Arial"/>
          <w:sz w:val="20"/>
          <w:szCs w:val="20"/>
        </w:rPr>
        <w:t xml:space="preserve"> předloží ke schválení </w:t>
      </w:r>
      <w:r w:rsidR="00D86933">
        <w:rPr>
          <w:rFonts w:ascii="Arial" w:hAnsi="Arial" w:cs="Arial"/>
          <w:sz w:val="20"/>
          <w:szCs w:val="20"/>
        </w:rPr>
        <w:t xml:space="preserve">(jako subjektu soukromého práva) </w:t>
      </w:r>
      <w:r w:rsidRPr="00B45F8F">
        <w:rPr>
          <w:rFonts w:ascii="Arial" w:hAnsi="Arial" w:cs="Arial"/>
          <w:sz w:val="20"/>
          <w:szCs w:val="20"/>
        </w:rPr>
        <w:t xml:space="preserve">MČ Praha 18 </w:t>
      </w:r>
      <w:r w:rsidR="00C9714E" w:rsidRPr="00B45F8F">
        <w:rPr>
          <w:rFonts w:ascii="Arial" w:hAnsi="Arial" w:cs="Arial"/>
          <w:sz w:val="20"/>
          <w:szCs w:val="20"/>
        </w:rPr>
        <w:t xml:space="preserve">finální znění </w:t>
      </w:r>
      <w:r w:rsidR="00CF6334">
        <w:rPr>
          <w:rFonts w:ascii="Arial" w:hAnsi="Arial" w:cs="Arial"/>
          <w:sz w:val="20"/>
          <w:szCs w:val="20"/>
        </w:rPr>
        <w:t>podkladové</w:t>
      </w:r>
      <w:r w:rsidRPr="00B45F8F">
        <w:rPr>
          <w:rFonts w:ascii="Arial" w:hAnsi="Arial" w:cs="Arial"/>
          <w:sz w:val="20"/>
          <w:szCs w:val="20"/>
        </w:rPr>
        <w:t xml:space="preserve"> studie</w:t>
      </w:r>
      <w:r w:rsidR="00C9714E" w:rsidRPr="00B45F8F">
        <w:rPr>
          <w:rFonts w:ascii="Arial" w:hAnsi="Arial" w:cs="Arial"/>
          <w:sz w:val="20"/>
          <w:szCs w:val="20"/>
        </w:rPr>
        <w:t xml:space="preserve"> bez zbytečného odkladu od jeho vyhotovení. </w:t>
      </w:r>
    </w:p>
    <w:p w14:paraId="43651601" w14:textId="77777777" w:rsidR="000D68E3" w:rsidRDefault="000D68E3" w:rsidP="000D68E3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</w:p>
    <w:p w14:paraId="180A0CBE" w14:textId="66926AF1" w:rsidR="005D3F9F" w:rsidRDefault="000D68E3" w:rsidP="000D68E3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předpokladu, že finální znění Podkladové studie bude odpovídat Podkladové studii dle Přílohy </w:t>
      </w:r>
      <w:r w:rsidRPr="00850EA6">
        <w:rPr>
          <w:rFonts w:ascii="Arial" w:hAnsi="Arial" w:cs="Arial"/>
          <w:sz w:val="20"/>
          <w:szCs w:val="20"/>
        </w:rPr>
        <w:t xml:space="preserve">č. </w:t>
      </w:r>
      <w:r w:rsidR="00966639" w:rsidRPr="00850EA6">
        <w:rPr>
          <w:rFonts w:ascii="Arial" w:hAnsi="Arial" w:cs="Arial"/>
          <w:sz w:val="20"/>
          <w:szCs w:val="20"/>
        </w:rPr>
        <w:t xml:space="preserve">2 </w:t>
      </w:r>
      <w:r w:rsidRPr="00850EA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některému z</w:t>
      </w:r>
      <w:r w:rsidR="00966639">
        <w:rPr>
          <w:rFonts w:ascii="Arial" w:hAnsi="Arial" w:cs="Arial"/>
          <w:sz w:val="20"/>
          <w:szCs w:val="20"/>
        </w:rPr>
        <w:t xml:space="preserve">e </w:t>
      </w:r>
      <w:r w:rsidR="00966639" w:rsidRPr="00850EA6">
        <w:rPr>
          <w:rFonts w:ascii="Arial" w:hAnsi="Arial" w:cs="Arial"/>
          <w:sz w:val="20"/>
          <w:szCs w:val="20"/>
        </w:rPr>
        <w:t>čtyř</w:t>
      </w:r>
      <w:r>
        <w:rPr>
          <w:rFonts w:ascii="Arial" w:hAnsi="Arial" w:cs="Arial"/>
          <w:sz w:val="20"/>
          <w:szCs w:val="20"/>
        </w:rPr>
        <w:t xml:space="preserve"> variantních řešení zobrazených v rámci Přílohy č. </w:t>
      </w:r>
      <w:r w:rsidR="00966639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 xml:space="preserve">této smlouvy, udělí MČ Praha 18 souhlas s finální podobou Podkladové studie. </w:t>
      </w:r>
    </w:p>
    <w:p w14:paraId="54978979" w14:textId="77777777" w:rsidR="005D3F9F" w:rsidRDefault="005D3F9F" w:rsidP="000D68E3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</w:p>
    <w:p w14:paraId="5481C67D" w14:textId="77777777" w:rsidR="000D68E3" w:rsidRDefault="000D68E3" w:rsidP="000D68E3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by bylo </w:t>
      </w:r>
      <w:r w:rsidR="005D3F9F">
        <w:rPr>
          <w:rFonts w:ascii="Arial" w:hAnsi="Arial" w:cs="Arial"/>
          <w:sz w:val="20"/>
          <w:szCs w:val="20"/>
        </w:rPr>
        <w:t xml:space="preserve">v průběhu dalšího zpracování Podkladové studie třeba </w:t>
      </w:r>
      <w:r>
        <w:rPr>
          <w:rFonts w:ascii="Arial" w:hAnsi="Arial" w:cs="Arial"/>
          <w:sz w:val="20"/>
          <w:szCs w:val="20"/>
        </w:rPr>
        <w:t>s ohledem na požadavky dotčených orgánů nebo jiných veřejnoprávních subjektů (IPR</w:t>
      </w:r>
      <w:r w:rsidR="005D3F9F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přistoupit k jiné variantě umístění Pozemků pro MČ </w:t>
      </w:r>
      <w:r w:rsidR="005D3F9F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ve smyslu ustanovení bodu 1.3.6 této smlouvy</w:t>
      </w:r>
      <w:r w:rsidR="005D3F9F">
        <w:rPr>
          <w:rFonts w:ascii="Arial" w:hAnsi="Arial" w:cs="Arial"/>
          <w:sz w:val="20"/>
          <w:szCs w:val="20"/>
        </w:rPr>
        <w:t>), nicméně takové nové řešení by zachovalo výměru i kapacitu Pozemků pro MČ, udělí MČ Praha 18 s finální podobou Podkladové studie rovněž svůj souhlas.</w:t>
      </w:r>
    </w:p>
    <w:p w14:paraId="11A899F5" w14:textId="77777777" w:rsidR="000D68E3" w:rsidRDefault="000D68E3" w:rsidP="000D68E3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</w:p>
    <w:p w14:paraId="0C26F8BD" w14:textId="77777777" w:rsidR="005D3F9F" w:rsidRDefault="00C9714E" w:rsidP="000D68E3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 w:rsidRPr="00B45F8F">
        <w:rPr>
          <w:rFonts w:ascii="Arial" w:hAnsi="Arial" w:cs="Arial"/>
          <w:sz w:val="20"/>
          <w:szCs w:val="20"/>
        </w:rPr>
        <w:t xml:space="preserve">MČ Praha 18 </w:t>
      </w:r>
      <w:r w:rsidR="005D3F9F">
        <w:rPr>
          <w:rFonts w:ascii="Arial" w:hAnsi="Arial" w:cs="Arial"/>
          <w:sz w:val="20"/>
          <w:szCs w:val="20"/>
        </w:rPr>
        <w:t xml:space="preserve">se </w:t>
      </w:r>
      <w:r w:rsidR="00B93453">
        <w:rPr>
          <w:rFonts w:ascii="Arial" w:hAnsi="Arial" w:cs="Arial"/>
          <w:sz w:val="20"/>
          <w:szCs w:val="20"/>
        </w:rPr>
        <w:t>vyjádří se k</w:t>
      </w:r>
      <w:r w:rsidR="005D3F9F">
        <w:rPr>
          <w:rFonts w:ascii="Arial" w:hAnsi="Arial" w:cs="Arial"/>
          <w:sz w:val="20"/>
          <w:szCs w:val="20"/>
        </w:rPr>
        <w:t xml:space="preserve"> Podkladové studii </w:t>
      </w:r>
      <w:r w:rsidR="00B93453">
        <w:rPr>
          <w:rFonts w:ascii="Arial" w:hAnsi="Arial" w:cs="Arial"/>
          <w:sz w:val="20"/>
          <w:szCs w:val="20"/>
        </w:rPr>
        <w:t>bez zbytečného odkladu, co jí obdrží</w:t>
      </w:r>
      <w:r w:rsidR="00B45F8F" w:rsidRPr="00B45F8F">
        <w:rPr>
          <w:rFonts w:ascii="Arial" w:hAnsi="Arial" w:cs="Arial"/>
          <w:sz w:val="20"/>
          <w:szCs w:val="20"/>
        </w:rPr>
        <w:t xml:space="preserve">. </w:t>
      </w:r>
    </w:p>
    <w:p w14:paraId="4E212EFF" w14:textId="77777777" w:rsidR="005D3F9F" w:rsidRDefault="005D3F9F" w:rsidP="000D68E3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</w:p>
    <w:p w14:paraId="6A14B949" w14:textId="77777777" w:rsidR="00C9714E" w:rsidRDefault="00C9714E" w:rsidP="000D68E3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 w:rsidRPr="00B45F8F">
        <w:rPr>
          <w:rFonts w:ascii="Arial" w:hAnsi="Arial" w:cs="Arial"/>
          <w:sz w:val="20"/>
          <w:szCs w:val="20"/>
        </w:rPr>
        <w:t xml:space="preserve">Po odsouhlasení </w:t>
      </w:r>
      <w:r w:rsidR="00B642EA">
        <w:rPr>
          <w:rFonts w:ascii="Arial" w:hAnsi="Arial" w:cs="Arial"/>
          <w:sz w:val="20"/>
          <w:szCs w:val="20"/>
        </w:rPr>
        <w:t xml:space="preserve">podkladové </w:t>
      </w:r>
      <w:r w:rsidRPr="00B45F8F">
        <w:rPr>
          <w:rFonts w:ascii="Arial" w:hAnsi="Arial" w:cs="Arial"/>
          <w:sz w:val="20"/>
          <w:szCs w:val="20"/>
        </w:rPr>
        <w:t>studie</w:t>
      </w:r>
      <w:r w:rsidR="00B642EA">
        <w:rPr>
          <w:rFonts w:ascii="Arial" w:hAnsi="Arial" w:cs="Arial"/>
          <w:sz w:val="20"/>
          <w:szCs w:val="20"/>
        </w:rPr>
        <w:t>, tj. po vzniku Odsouhlasené podkladové studie,</w:t>
      </w:r>
      <w:r w:rsidRPr="00B45F8F">
        <w:rPr>
          <w:rFonts w:ascii="Arial" w:hAnsi="Arial" w:cs="Arial"/>
          <w:sz w:val="20"/>
          <w:szCs w:val="20"/>
        </w:rPr>
        <w:t xml:space="preserve"> MČ Praha 18</w:t>
      </w:r>
      <w:r w:rsidR="00D86933">
        <w:rPr>
          <w:rFonts w:ascii="Arial" w:hAnsi="Arial" w:cs="Arial"/>
          <w:sz w:val="20"/>
          <w:szCs w:val="20"/>
        </w:rPr>
        <w:t xml:space="preserve"> jako vlastník, </w:t>
      </w:r>
      <w:r w:rsidR="00E84C57">
        <w:rPr>
          <w:rFonts w:ascii="Arial" w:hAnsi="Arial" w:cs="Arial"/>
          <w:sz w:val="20"/>
          <w:szCs w:val="20"/>
        </w:rPr>
        <w:t>popř</w:t>
      </w:r>
      <w:r w:rsidR="00D86933">
        <w:rPr>
          <w:rFonts w:ascii="Arial" w:hAnsi="Arial" w:cs="Arial"/>
          <w:sz w:val="20"/>
          <w:szCs w:val="20"/>
        </w:rPr>
        <w:t>. subjekt vykonávající práva vlastníka</w:t>
      </w:r>
      <w:r w:rsidR="00E84C57">
        <w:rPr>
          <w:rFonts w:ascii="Arial" w:hAnsi="Arial" w:cs="Arial"/>
          <w:sz w:val="20"/>
          <w:szCs w:val="20"/>
        </w:rPr>
        <w:t xml:space="preserve"> či jako správce, některých sousedních nemovitostí a dotčené infrastruktury, popř. jako účastník veřejnoprávních řízení týkajících se realizace výstavby na Pozemcích </w:t>
      </w:r>
      <w:r w:rsidRPr="00B45F8F">
        <w:rPr>
          <w:rFonts w:ascii="Arial" w:hAnsi="Arial" w:cs="Arial"/>
          <w:sz w:val="20"/>
          <w:szCs w:val="20"/>
        </w:rPr>
        <w:t>poskyt</w:t>
      </w:r>
      <w:r w:rsidR="00D86933">
        <w:rPr>
          <w:rFonts w:ascii="Arial" w:hAnsi="Arial" w:cs="Arial"/>
          <w:sz w:val="20"/>
          <w:szCs w:val="20"/>
        </w:rPr>
        <w:t>ne</w:t>
      </w:r>
      <w:r w:rsidRPr="00B45F8F">
        <w:rPr>
          <w:rFonts w:ascii="Arial" w:hAnsi="Arial" w:cs="Arial"/>
          <w:sz w:val="20"/>
          <w:szCs w:val="20"/>
        </w:rPr>
        <w:t xml:space="preserve"> S</w:t>
      </w:r>
      <w:r w:rsidR="00D86933">
        <w:rPr>
          <w:rFonts w:ascii="Arial" w:hAnsi="Arial" w:cs="Arial"/>
          <w:sz w:val="20"/>
          <w:szCs w:val="20"/>
        </w:rPr>
        <w:t>polečnost</w:t>
      </w:r>
      <w:r w:rsidR="00E84C57">
        <w:rPr>
          <w:rFonts w:ascii="Arial" w:hAnsi="Arial" w:cs="Arial"/>
          <w:sz w:val="20"/>
          <w:szCs w:val="20"/>
        </w:rPr>
        <w:t>i</w:t>
      </w:r>
      <w:r w:rsidR="00D86933">
        <w:rPr>
          <w:rFonts w:ascii="Arial" w:hAnsi="Arial" w:cs="Arial"/>
          <w:sz w:val="20"/>
          <w:szCs w:val="20"/>
        </w:rPr>
        <w:t xml:space="preserve"> </w:t>
      </w:r>
      <w:r w:rsidRPr="00B45F8F">
        <w:rPr>
          <w:rFonts w:ascii="Arial" w:hAnsi="Arial" w:cs="Arial"/>
          <w:sz w:val="20"/>
          <w:szCs w:val="20"/>
        </w:rPr>
        <w:t>nezbytnou součinnost při přípravě a vlastní realizaci rozvoje předmětného území ve sjednané podobě a nebude podnikat žádné kroky, které by realizaci Stavebního záměru bránily.</w:t>
      </w:r>
    </w:p>
    <w:p w14:paraId="38151EC1" w14:textId="77777777" w:rsidR="003C7BBF" w:rsidRDefault="003C7BBF" w:rsidP="003C7BBF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</w:p>
    <w:p w14:paraId="1D49A7E9" w14:textId="41C99383" w:rsidR="003C7BBF" w:rsidRPr="00A656C1" w:rsidRDefault="003C7BBF" w:rsidP="00C55462">
      <w:pPr>
        <w:pStyle w:val="Bezmezer"/>
        <w:numPr>
          <w:ilvl w:val="2"/>
          <w:numId w:val="10"/>
        </w:numPr>
        <w:ind w:left="993" w:hanging="567"/>
        <w:jc w:val="both"/>
        <w:rPr>
          <w:rFonts w:ascii="Arial" w:hAnsi="Arial"/>
          <w:sz w:val="20"/>
        </w:rPr>
      </w:pPr>
      <w:r w:rsidRPr="00EC5130">
        <w:rPr>
          <w:rFonts w:ascii="Arial" w:hAnsi="Arial"/>
          <w:sz w:val="20"/>
        </w:rPr>
        <w:t xml:space="preserve">MČ Praha 18 se zavazuje </w:t>
      </w:r>
      <w:r w:rsidR="00005570" w:rsidRPr="00EC5130">
        <w:rPr>
          <w:rFonts w:ascii="Arial" w:hAnsi="Arial"/>
          <w:sz w:val="20"/>
        </w:rPr>
        <w:t>s</w:t>
      </w:r>
      <w:r w:rsidR="00E84C57" w:rsidRPr="00EC5130">
        <w:rPr>
          <w:rFonts w:ascii="Arial" w:hAnsi="Arial"/>
          <w:sz w:val="20"/>
        </w:rPr>
        <w:t>e</w:t>
      </w:r>
      <w:r w:rsidR="00005570" w:rsidRPr="00EC5130">
        <w:rPr>
          <w:rFonts w:ascii="Arial" w:hAnsi="Arial"/>
          <w:sz w:val="20"/>
        </w:rPr>
        <w:t> S</w:t>
      </w:r>
      <w:r w:rsidR="00E84C57" w:rsidRPr="00EC5130">
        <w:rPr>
          <w:rFonts w:ascii="Arial" w:hAnsi="Arial"/>
          <w:sz w:val="20"/>
        </w:rPr>
        <w:t>polečností</w:t>
      </w:r>
      <w:r w:rsidR="00005570" w:rsidRPr="00EC5130">
        <w:rPr>
          <w:rFonts w:ascii="Arial" w:hAnsi="Arial"/>
          <w:sz w:val="20"/>
        </w:rPr>
        <w:t xml:space="preserve"> uzavřít smlouvu o darování Pozemků </w:t>
      </w:r>
      <w:r w:rsidR="003A655B" w:rsidRPr="00EC5130">
        <w:rPr>
          <w:rFonts w:ascii="Arial" w:hAnsi="Arial"/>
          <w:sz w:val="20"/>
        </w:rPr>
        <w:t xml:space="preserve">pro </w:t>
      </w:r>
      <w:r w:rsidR="00C57E51" w:rsidRPr="00D008BA">
        <w:rPr>
          <w:rFonts w:ascii="Arial" w:hAnsi="Arial" w:cs="Arial"/>
          <w:sz w:val="20"/>
          <w:szCs w:val="20"/>
        </w:rPr>
        <w:t>MŠ</w:t>
      </w:r>
      <w:r w:rsidR="007169A8">
        <w:rPr>
          <w:rFonts w:ascii="Arial" w:hAnsi="Arial" w:cs="Arial"/>
          <w:sz w:val="20"/>
          <w:szCs w:val="20"/>
        </w:rPr>
        <w:t xml:space="preserve">, resp. jednotek, které budou mateřskými školkami a vývařovnou včetně bezúplatných práv k užívání funkčně souvisejících pozemků </w:t>
      </w:r>
      <w:r w:rsidR="00005570" w:rsidRPr="00D008BA">
        <w:rPr>
          <w:rFonts w:ascii="Arial" w:hAnsi="Arial" w:cs="Arial"/>
          <w:sz w:val="20"/>
          <w:szCs w:val="20"/>
        </w:rPr>
        <w:t xml:space="preserve">pro </w:t>
      </w:r>
      <w:r w:rsidR="00005570" w:rsidRPr="00EC5130">
        <w:rPr>
          <w:rFonts w:ascii="Arial" w:hAnsi="Arial"/>
          <w:sz w:val="20"/>
        </w:rPr>
        <w:t>MČ</w:t>
      </w:r>
      <w:r w:rsidR="00005570" w:rsidRPr="00D008BA">
        <w:rPr>
          <w:rFonts w:ascii="Arial" w:hAnsi="Arial" w:cs="Arial"/>
          <w:sz w:val="20"/>
          <w:szCs w:val="20"/>
        </w:rPr>
        <w:t xml:space="preserve"> </w:t>
      </w:r>
      <w:r w:rsidR="00C57E51" w:rsidRPr="00D008BA">
        <w:rPr>
          <w:rFonts w:ascii="Arial" w:hAnsi="Arial" w:cs="Arial"/>
          <w:sz w:val="20"/>
          <w:szCs w:val="20"/>
        </w:rPr>
        <w:t>Praha 18</w:t>
      </w:r>
      <w:r w:rsidR="00C57E51" w:rsidRPr="00EC5130">
        <w:rPr>
          <w:rFonts w:ascii="Arial" w:hAnsi="Arial"/>
          <w:sz w:val="20"/>
        </w:rPr>
        <w:t xml:space="preserve"> </w:t>
      </w:r>
      <w:r w:rsidR="00005570" w:rsidRPr="00EC5130">
        <w:rPr>
          <w:rFonts w:ascii="Arial" w:hAnsi="Arial"/>
          <w:sz w:val="20"/>
        </w:rPr>
        <w:t>za podmínek dle bodu 2.2.</w:t>
      </w:r>
      <w:r w:rsidR="00B00B0E">
        <w:rPr>
          <w:rFonts w:ascii="Arial" w:hAnsi="Arial"/>
          <w:sz w:val="20"/>
        </w:rPr>
        <w:t>4</w:t>
      </w:r>
      <w:r w:rsidR="00EC5130">
        <w:rPr>
          <w:rFonts w:ascii="Arial" w:hAnsi="Arial"/>
          <w:sz w:val="20"/>
        </w:rPr>
        <w:t xml:space="preserve">, </w:t>
      </w:r>
      <w:r w:rsidR="00EC5130">
        <w:rPr>
          <w:rFonts w:ascii="Arial" w:hAnsi="Arial"/>
          <w:sz w:val="20"/>
        </w:rPr>
        <w:lastRenderedPageBreak/>
        <w:t>písm. d)</w:t>
      </w:r>
      <w:r w:rsidR="00E84C57" w:rsidRPr="00EC5130">
        <w:rPr>
          <w:rFonts w:ascii="Arial" w:hAnsi="Arial"/>
          <w:sz w:val="20"/>
        </w:rPr>
        <w:t xml:space="preserve"> </w:t>
      </w:r>
      <w:r w:rsidR="00005570" w:rsidRPr="00EC5130">
        <w:rPr>
          <w:rFonts w:ascii="Arial" w:hAnsi="Arial"/>
          <w:sz w:val="20"/>
        </w:rPr>
        <w:t>této smlouvy</w:t>
      </w:r>
      <w:r w:rsidR="00701C06">
        <w:rPr>
          <w:rFonts w:ascii="Arial" w:hAnsi="Arial"/>
          <w:sz w:val="20"/>
        </w:rPr>
        <w:t xml:space="preserve"> a Pozemků pro MČ </w:t>
      </w:r>
      <w:r w:rsidR="00701C06" w:rsidRPr="00EC5130">
        <w:rPr>
          <w:rFonts w:ascii="Arial" w:hAnsi="Arial"/>
          <w:sz w:val="20"/>
        </w:rPr>
        <w:t>dle bodu 2.2.</w:t>
      </w:r>
      <w:r w:rsidR="00B00B0E">
        <w:rPr>
          <w:rFonts w:ascii="Arial" w:hAnsi="Arial"/>
          <w:sz w:val="20"/>
        </w:rPr>
        <w:t xml:space="preserve">5 </w:t>
      </w:r>
      <w:r w:rsidR="00701C06" w:rsidRPr="00EC5130">
        <w:rPr>
          <w:rFonts w:ascii="Arial" w:hAnsi="Arial"/>
          <w:sz w:val="20"/>
        </w:rPr>
        <w:t>této smlouvy</w:t>
      </w:r>
      <w:r w:rsidR="00005570" w:rsidRPr="00EC5130">
        <w:rPr>
          <w:rFonts w:ascii="Arial" w:hAnsi="Arial"/>
          <w:sz w:val="20"/>
        </w:rPr>
        <w:t xml:space="preserve"> a Pozemky </w:t>
      </w:r>
      <w:r w:rsidR="003A655B" w:rsidRPr="00EC5130">
        <w:rPr>
          <w:rFonts w:ascii="Arial" w:hAnsi="Arial"/>
          <w:sz w:val="20"/>
        </w:rPr>
        <w:t xml:space="preserve">pro </w:t>
      </w:r>
      <w:r w:rsidR="00C57E51" w:rsidRPr="00D008BA">
        <w:rPr>
          <w:rFonts w:ascii="Arial" w:hAnsi="Arial" w:cs="Arial"/>
          <w:sz w:val="20"/>
          <w:szCs w:val="20"/>
        </w:rPr>
        <w:t>MŠ</w:t>
      </w:r>
      <w:r w:rsidR="007169A8">
        <w:rPr>
          <w:rFonts w:ascii="Arial" w:hAnsi="Arial"/>
          <w:sz w:val="20"/>
        </w:rPr>
        <w:t xml:space="preserve">, resp. jednotky, které budou mateřskými školkami a vývařovnou včetně bezúplatných práv k užívání funkčně souvisejících pozemků </w:t>
      </w:r>
      <w:r w:rsidR="00701C06">
        <w:rPr>
          <w:rFonts w:ascii="Arial" w:hAnsi="Arial"/>
          <w:sz w:val="20"/>
        </w:rPr>
        <w:t xml:space="preserve">a Pozemky pro MČ </w:t>
      </w:r>
      <w:r w:rsidR="00005570" w:rsidRPr="00EC5130">
        <w:rPr>
          <w:rFonts w:ascii="Arial" w:hAnsi="Arial"/>
          <w:sz w:val="20"/>
        </w:rPr>
        <w:t>od S</w:t>
      </w:r>
      <w:r w:rsidR="00E84C57" w:rsidRPr="00EC5130">
        <w:rPr>
          <w:rFonts w:ascii="Arial" w:hAnsi="Arial"/>
          <w:sz w:val="20"/>
        </w:rPr>
        <w:t xml:space="preserve">polečnosti </w:t>
      </w:r>
      <w:r w:rsidR="00005570" w:rsidRPr="00EC5130">
        <w:rPr>
          <w:rFonts w:ascii="Arial" w:hAnsi="Arial"/>
          <w:sz w:val="20"/>
        </w:rPr>
        <w:t xml:space="preserve">převzít. </w:t>
      </w:r>
    </w:p>
    <w:p w14:paraId="2DBB484C" w14:textId="77777777" w:rsidR="005B6A8A" w:rsidRPr="00A52B25" w:rsidRDefault="005B6A8A" w:rsidP="005B6A8A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14:paraId="04D15D5C" w14:textId="1A1D8382" w:rsidR="005B6A8A" w:rsidRDefault="005B6A8A" w:rsidP="00EC5842">
      <w:pPr>
        <w:pStyle w:val="Bezmezer"/>
        <w:numPr>
          <w:ilvl w:val="2"/>
          <w:numId w:val="10"/>
        </w:numPr>
        <w:ind w:left="993" w:hanging="567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>MČ Praha 18 respektuje investici S</w:t>
      </w:r>
      <w:r w:rsidR="00E84C57">
        <w:rPr>
          <w:rFonts w:ascii="Arial" w:hAnsi="Arial" w:cs="Arial"/>
          <w:sz w:val="20"/>
          <w:szCs w:val="20"/>
        </w:rPr>
        <w:t xml:space="preserve">polečnosti </w:t>
      </w:r>
      <w:r w:rsidRPr="00A52B25">
        <w:rPr>
          <w:rFonts w:ascii="Arial" w:hAnsi="Arial" w:cs="Arial"/>
          <w:sz w:val="20"/>
          <w:szCs w:val="20"/>
        </w:rPr>
        <w:t>dle bodů 2.</w:t>
      </w:r>
      <w:r w:rsidR="007761DB" w:rsidRPr="00A52B25">
        <w:rPr>
          <w:rFonts w:ascii="Arial" w:hAnsi="Arial" w:cs="Arial"/>
          <w:sz w:val="20"/>
          <w:szCs w:val="20"/>
        </w:rPr>
        <w:t>2.</w:t>
      </w:r>
      <w:r w:rsidR="00B00B0E">
        <w:rPr>
          <w:rFonts w:ascii="Arial" w:hAnsi="Arial" w:cs="Arial"/>
          <w:sz w:val="20"/>
          <w:szCs w:val="20"/>
        </w:rPr>
        <w:t>4</w:t>
      </w:r>
      <w:r w:rsidR="00EC79B8">
        <w:rPr>
          <w:rFonts w:ascii="Arial" w:hAnsi="Arial" w:cs="Arial"/>
          <w:sz w:val="20"/>
          <w:szCs w:val="20"/>
        </w:rPr>
        <w:t xml:space="preserve"> a </w:t>
      </w:r>
      <w:r w:rsidR="00EC79B8" w:rsidRPr="00EC5130">
        <w:rPr>
          <w:rFonts w:ascii="Arial" w:hAnsi="Arial"/>
          <w:sz w:val="20"/>
        </w:rPr>
        <w:t>2.2.</w:t>
      </w:r>
      <w:r w:rsidR="00B00B0E">
        <w:rPr>
          <w:rFonts w:ascii="Arial" w:hAnsi="Arial"/>
          <w:sz w:val="20"/>
        </w:rPr>
        <w:t>5</w:t>
      </w:r>
      <w:r w:rsidRPr="00A52B25">
        <w:rPr>
          <w:rFonts w:ascii="Arial" w:hAnsi="Arial" w:cs="Arial"/>
          <w:sz w:val="20"/>
          <w:szCs w:val="20"/>
        </w:rPr>
        <w:t xml:space="preserve"> tohoto článku, kterou S</w:t>
      </w:r>
      <w:r w:rsidR="00E84C57">
        <w:rPr>
          <w:rFonts w:ascii="Arial" w:hAnsi="Arial" w:cs="Arial"/>
          <w:sz w:val="20"/>
          <w:szCs w:val="20"/>
        </w:rPr>
        <w:t xml:space="preserve">polečnost </w:t>
      </w:r>
      <w:r w:rsidRPr="00A52B25">
        <w:rPr>
          <w:rFonts w:ascii="Arial" w:hAnsi="Arial" w:cs="Arial"/>
          <w:sz w:val="20"/>
          <w:szCs w:val="20"/>
        </w:rPr>
        <w:t>realizuje ve prospěch MČ Praha 18 a hl. m. Prahy, a proto nebude požadovat žádné další finanční ani jiné plnění ze strany S</w:t>
      </w:r>
      <w:r w:rsidR="00E84C57">
        <w:rPr>
          <w:rFonts w:ascii="Arial" w:hAnsi="Arial" w:cs="Arial"/>
          <w:sz w:val="20"/>
          <w:szCs w:val="20"/>
        </w:rPr>
        <w:t>polečnosti</w:t>
      </w:r>
      <w:r w:rsidRPr="00A52B25">
        <w:rPr>
          <w:rFonts w:ascii="Arial" w:hAnsi="Arial" w:cs="Arial"/>
          <w:sz w:val="20"/>
          <w:szCs w:val="20"/>
        </w:rPr>
        <w:t xml:space="preserve">, jako podmínku pro rozvoj </w:t>
      </w:r>
      <w:r w:rsidR="00E84C57">
        <w:rPr>
          <w:rFonts w:ascii="Arial" w:hAnsi="Arial" w:cs="Arial"/>
          <w:sz w:val="20"/>
          <w:szCs w:val="20"/>
        </w:rPr>
        <w:t xml:space="preserve">Pozemků </w:t>
      </w:r>
      <w:r w:rsidRPr="00A52B25">
        <w:rPr>
          <w:rFonts w:ascii="Arial" w:hAnsi="Arial" w:cs="Arial"/>
          <w:sz w:val="20"/>
          <w:szCs w:val="20"/>
        </w:rPr>
        <w:t xml:space="preserve">a výstavby </w:t>
      </w:r>
      <w:r w:rsidR="002D60F0" w:rsidRPr="00A52B25">
        <w:rPr>
          <w:rFonts w:ascii="Arial" w:hAnsi="Arial" w:cs="Arial"/>
          <w:sz w:val="20"/>
          <w:szCs w:val="20"/>
        </w:rPr>
        <w:t>Stavebního záměru, jak je tento popsán výše</w:t>
      </w:r>
      <w:r w:rsidRPr="00A52B25">
        <w:rPr>
          <w:rFonts w:ascii="Arial" w:hAnsi="Arial" w:cs="Arial"/>
          <w:sz w:val="20"/>
          <w:szCs w:val="20"/>
        </w:rPr>
        <w:t xml:space="preserve"> dle bodu 1.</w:t>
      </w:r>
      <w:r w:rsidR="00597B9C" w:rsidRPr="00A52B25">
        <w:rPr>
          <w:rFonts w:ascii="Arial" w:hAnsi="Arial" w:cs="Arial"/>
          <w:sz w:val="20"/>
          <w:szCs w:val="20"/>
        </w:rPr>
        <w:t>3</w:t>
      </w:r>
      <w:r w:rsidRPr="00A52B25">
        <w:rPr>
          <w:rFonts w:ascii="Arial" w:hAnsi="Arial" w:cs="Arial"/>
          <w:sz w:val="20"/>
          <w:szCs w:val="20"/>
        </w:rPr>
        <w:t xml:space="preserve">.2 </w:t>
      </w:r>
      <w:r w:rsidR="00597B9C" w:rsidRPr="00A52B25">
        <w:rPr>
          <w:rFonts w:ascii="Arial" w:hAnsi="Arial" w:cs="Arial"/>
          <w:sz w:val="20"/>
          <w:szCs w:val="20"/>
        </w:rPr>
        <w:t xml:space="preserve">této smlouvy, </w:t>
      </w:r>
      <w:r w:rsidRPr="00A52B25">
        <w:rPr>
          <w:rFonts w:ascii="Arial" w:hAnsi="Arial" w:cs="Arial"/>
          <w:sz w:val="20"/>
          <w:szCs w:val="20"/>
        </w:rPr>
        <w:t>to vše s výslovnou výjimkou poplatků za zábory veřejného prostranství a jiných obdobných poplatků</w:t>
      </w:r>
      <w:r w:rsidR="00966639" w:rsidRPr="00722338">
        <w:rPr>
          <w:rFonts w:ascii="Arial" w:hAnsi="Arial" w:cs="Arial"/>
          <w:sz w:val="20"/>
          <w:szCs w:val="20"/>
        </w:rPr>
        <w:t>; výslovně se sjednává, že tímto ujednáním nejsou dotčen</w:t>
      </w:r>
      <w:r w:rsidR="00B44F14" w:rsidRPr="00722338">
        <w:rPr>
          <w:rFonts w:ascii="Arial" w:hAnsi="Arial" w:cs="Arial"/>
          <w:sz w:val="20"/>
          <w:szCs w:val="20"/>
        </w:rPr>
        <w:t xml:space="preserve">a ujednání </w:t>
      </w:r>
      <w:r w:rsidR="00722338">
        <w:rPr>
          <w:rFonts w:ascii="Arial" w:hAnsi="Arial" w:cs="Arial"/>
          <w:sz w:val="20"/>
          <w:szCs w:val="20"/>
          <w:highlight w:val="cyan"/>
        </w:rPr>
        <w:t>S</w:t>
      </w:r>
      <w:r w:rsidR="00B44F14" w:rsidRPr="00722338">
        <w:rPr>
          <w:rFonts w:ascii="Arial" w:hAnsi="Arial" w:cs="Arial"/>
          <w:sz w:val="20"/>
          <w:szCs w:val="20"/>
          <w:highlight w:val="cyan"/>
        </w:rPr>
        <w:t xml:space="preserve">měnné smlouvy ze dne </w:t>
      </w:r>
      <w:r w:rsidR="00722338">
        <w:rPr>
          <w:rFonts w:ascii="Arial" w:hAnsi="Arial" w:cs="Arial"/>
          <w:sz w:val="20"/>
          <w:szCs w:val="20"/>
          <w:highlight w:val="cyan"/>
        </w:rPr>
        <w:t>20. 6. 2019</w:t>
      </w:r>
      <w:r w:rsidR="00B44F14" w:rsidRPr="00722338">
        <w:rPr>
          <w:rFonts w:ascii="Arial" w:hAnsi="Arial" w:cs="Arial"/>
          <w:sz w:val="20"/>
          <w:szCs w:val="20"/>
        </w:rPr>
        <w:t xml:space="preserve"> především pak jejího čl</w:t>
      </w:r>
      <w:r w:rsidR="00722338">
        <w:rPr>
          <w:rFonts w:ascii="Arial" w:hAnsi="Arial" w:cs="Arial"/>
          <w:sz w:val="20"/>
          <w:szCs w:val="20"/>
        </w:rPr>
        <w:t>.</w:t>
      </w:r>
      <w:r w:rsidR="00B44F14" w:rsidRPr="00722338">
        <w:rPr>
          <w:rFonts w:ascii="Arial" w:hAnsi="Arial" w:cs="Arial"/>
          <w:sz w:val="20"/>
          <w:szCs w:val="20"/>
        </w:rPr>
        <w:t xml:space="preserve"> IV. odst. 4</w:t>
      </w:r>
      <w:r w:rsidRPr="00A52B25">
        <w:rPr>
          <w:rFonts w:ascii="Arial" w:hAnsi="Arial" w:cs="Arial"/>
          <w:sz w:val="20"/>
          <w:szCs w:val="20"/>
        </w:rPr>
        <w:t>.</w:t>
      </w:r>
    </w:p>
    <w:p w14:paraId="6EF74C6A" w14:textId="77777777" w:rsidR="00D86933" w:rsidRDefault="00D86933" w:rsidP="002A1527">
      <w:pPr>
        <w:pStyle w:val="Odstavecseseznamem"/>
        <w:rPr>
          <w:rFonts w:ascii="Arial" w:hAnsi="Arial" w:cs="Arial"/>
          <w:sz w:val="20"/>
          <w:szCs w:val="20"/>
        </w:rPr>
      </w:pPr>
    </w:p>
    <w:p w14:paraId="203B6EFA" w14:textId="77777777" w:rsidR="00D86933" w:rsidRPr="00D86933" w:rsidRDefault="00195CBF" w:rsidP="002A1527">
      <w:pPr>
        <w:pStyle w:val="Bezmezer"/>
        <w:numPr>
          <w:ilvl w:val="1"/>
          <w:numId w:val="10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5F0C34">
        <w:rPr>
          <w:rFonts w:ascii="Arial" w:hAnsi="Arial" w:cs="Arial"/>
          <w:sz w:val="20"/>
          <w:szCs w:val="20"/>
        </w:rPr>
        <w:t xml:space="preserve">Dokončené stavby dopravní infrastruktury, parků a veřejné zeleně </w:t>
      </w:r>
      <w:r w:rsidRPr="00D86933">
        <w:rPr>
          <w:rFonts w:ascii="Arial" w:hAnsi="Arial" w:cs="Arial"/>
          <w:sz w:val="20"/>
          <w:szCs w:val="20"/>
        </w:rPr>
        <w:t>MČ P</w:t>
      </w:r>
      <w:r w:rsidR="00EC5130">
        <w:rPr>
          <w:rFonts w:ascii="Arial" w:hAnsi="Arial" w:cs="Arial"/>
          <w:sz w:val="20"/>
          <w:szCs w:val="20"/>
        </w:rPr>
        <w:t xml:space="preserve">raha </w:t>
      </w:r>
      <w:r w:rsidRPr="00D86933">
        <w:rPr>
          <w:rFonts w:ascii="Arial" w:hAnsi="Arial" w:cs="Arial"/>
          <w:sz w:val="20"/>
          <w:szCs w:val="20"/>
        </w:rPr>
        <w:t xml:space="preserve">18 </w:t>
      </w:r>
      <w:r w:rsidRPr="005F0C34">
        <w:rPr>
          <w:rFonts w:ascii="Arial" w:hAnsi="Arial" w:cs="Arial"/>
          <w:sz w:val="20"/>
          <w:szCs w:val="20"/>
        </w:rPr>
        <w:t>převezme do s</w:t>
      </w:r>
      <w:r w:rsidRPr="00D86933">
        <w:rPr>
          <w:rFonts w:ascii="Arial" w:hAnsi="Arial" w:cs="Arial"/>
          <w:sz w:val="20"/>
          <w:szCs w:val="20"/>
        </w:rPr>
        <w:t xml:space="preserve">vé </w:t>
      </w:r>
      <w:r w:rsidRPr="005F0C34">
        <w:rPr>
          <w:rFonts w:ascii="Arial" w:hAnsi="Arial" w:cs="Arial"/>
          <w:sz w:val="20"/>
          <w:szCs w:val="20"/>
        </w:rPr>
        <w:t xml:space="preserve">věřené správy, a to, nedohodnou-li se </w:t>
      </w:r>
      <w:r w:rsidRPr="00D86933">
        <w:rPr>
          <w:rFonts w:ascii="Arial" w:hAnsi="Arial" w:cs="Arial"/>
          <w:sz w:val="20"/>
          <w:szCs w:val="20"/>
        </w:rPr>
        <w:t>s</w:t>
      </w:r>
      <w:r w:rsidRPr="005F0C34">
        <w:rPr>
          <w:rFonts w:ascii="Arial" w:hAnsi="Arial" w:cs="Arial"/>
          <w:sz w:val="20"/>
          <w:szCs w:val="20"/>
        </w:rPr>
        <w:t xml:space="preserve">trany jinak, na základě kupní smlouvy, jejímž předmětem budou </w:t>
      </w:r>
      <w:r w:rsidRPr="00D86933">
        <w:rPr>
          <w:rFonts w:ascii="Arial" w:hAnsi="Arial" w:cs="Arial"/>
          <w:sz w:val="20"/>
          <w:szCs w:val="20"/>
        </w:rPr>
        <w:t>ty části Pozemků</w:t>
      </w:r>
      <w:r w:rsidRPr="005F0C34">
        <w:rPr>
          <w:rFonts w:ascii="Arial" w:hAnsi="Arial" w:cs="Arial"/>
          <w:sz w:val="20"/>
          <w:szCs w:val="20"/>
        </w:rPr>
        <w:t xml:space="preserve">, včetně součástí a příslušenství a dopravních staveb na nich, na kterých se </w:t>
      </w:r>
      <w:r w:rsidRPr="00D86933">
        <w:rPr>
          <w:rFonts w:ascii="Arial" w:hAnsi="Arial" w:cs="Arial"/>
          <w:sz w:val="20"/>
          <w:szCs w:val="20"/>
        </w:rPr>
        <w:t xml:space="preserve">budou nacházet </w:t>
      </w:r>
      <w:r w:rsidRPr="005F0C34">
        <w:rPr>
          <w:rFonts w:ascii="Arial" w:hAnsi="Arial" w:cs="Arial"/>
          <w:sz w:val="20"/>
          <w:szCs w:val="20"/>
        </w:rPr>
        <w:t xml:space="preserve">stavby dopravní infrastruktury, parky, plochy veřejné zeleně a jiná veřejná prostranství sloužící setkávání veřejnosti. Kupní cena bude činit nejvýše </w:t>
      </w:r>
      <w:r w:rsidR="00EC5130">
        <w:rPr>
          <w:rFonts w:ascii="Arial" w:hAnsi="Arial" w:cs="Arial"/>
          <w:sz w:val="20"/>
          <w:szCs w:val="20"/>
        </w:rPr>
        <w:t>1.000</w:t>
      </w:r>
      <w:r w:rsidRPr="005F0C34">
        <w:rPr>
          <w:rFonts w:ascii="Arial" w:hAnsi="Arial" w:cs="Arial"/>
          <w:sz w:val="20"/>
          <w:szCs w:val="20"/>
        </w:rPr>
        <w:t>,-Kč.</w:t>
      </w:r>
    </w:p>
    <w:p w14:paraId="231D3906" w14:textId="77777777" w:rsidR="007169A8" w:rsidRDefault="007169A8" w:rsidP="001F7DD4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</w:p>
    <w:p w14:paraId="33216A9B" w14:textId="77777777" w:rsidR="001F7DD4" w:rsidRPr="00A52B25" w:rsidRDefault="001F7DD4" w:rsidP="001F7DD4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  <w:r w:rsidRPr="00A52B25">
        <w:rPr>
          <w:rFonts w:ascii="Arial" w:hAnsi="Arial" w:cs="Arial"/>
          <w:b/>
          <w:sz w:val="20"/>
          <w:szCs w:val="20"/>
        </w:rPr>
        <w:t>Článek I</w:t>
      </w:r>
      <w:r w:rsidR="00CC07AA">
        <w:rPr>
          <w:rFonts w:ascii="Arial" w:hAnsi="Arial" w:cs="Arial"/>
          <w:b/>
          <w:sz w:val="20"/>
          <w:szCs w:val="20"/>
        </w:rPr>
        <w:t>II</w:t>
      </w:r>
      <w:r w:rsidRPr="00A52B25">
        <w:rPr>
          <w:rFonts w:ascii="Arial" w:hAnsi="Arial" w:cs="Arial"/>
          <w:b/>
          <w:sz w:val="20"/>
          <w:szCs w:val="20"/>
        </w:rPr>
        <w:t>.</w:t>
      </w:r>
    </w:p>
    <w:p w14:paraId="24038477" w14:textId="77777777" w:rsidR="001F7DD4" w:rsidRPr="00A52B25" w:rsidRDefault="001F7DD4" w:rsidP="001F7DD4">
      <w:pPr>
        <w:pStyle w:val="Bezmezer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52B25">
        <w:rPr>
          <w:rFonts w:ascii="Arial" w:hAnsi="Arial" w:cs="Arial"/>
          <w:b/>
          <w:sz w:val="20"/>
          <w:szCs w:val="20"/>
          <w:u w:val="single"/>
        </w:rPr>
        <w:t>Související ujednaní</w:t>
      </w:r>
    </w:p>
    <w:p w14:paraId="35FDA000" w14:textId="77777777" w:rsidR="001F7DD4" w:rsidRPr="00A52B25" w:rsidRDefault="001F7DD4" w:rsidP="001F7DD4">
      <w:pPr>
        <w:pStyle w:val="Bezmezer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5DEFE083" w14:textId="77777777" w:rsidR="001F7DD4" w:rsidRPr="00A52B25" w:rsidRDefault="001F7DD4" w:rsidP="00672F3A">
      <w:pPr>
        <w:pStyle w:val="Bezmezer"/>
        <w:numPr>
          <w:ilvl w:val="1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>T</w:t>
      </w:r>
      <w:r w:rsidR="008F396A" w:rsidRPr="00A52B25">
        <w:rPr>
          <w:rFonts w:ascii="Arial" w:hAnsi="Arial" w:cs="Arial"/>
          <w:sz w:val="20"/>
          <w:szCs w:val="20"/>
        </w:rPr>
        <w:t>ato smlouva představuje</w:t>
      </w:r>
      <w:r w:rsidRPr="00A52B25">
        <w:rPr>
          <w:rFonts w:ascii="Arial" w:hAnsi="Arial" w:cs="Arial"/>
          <w:sz w:val="20"/>
          <w:szCs w:val="20"/>
        </w:rPr>
        <w:t xml:space="preserve"> souhlas </w:t>
      </w:r>
      <w:r w:rsidR="007647BA">
        <w:rPr>
          <w:rFonts w:ascii="Arial" w:hAnsi="Arial" w:cs="Arial"/>
          <w:sz w:val="20"/>
          <w:szCs w:val="20"/>
        </w:rPr>
        <w:t>MČ Praha 18</w:t>
      </w:r>
      <w:r w:rsidRPr="00A52B25">
        <w:rPr>
          <w:rFonts w:ascii="Arial" w:hAnsi="Arial" w:cs="Arial"/>
          <w:sz w:val="20"/>
          <w:szCs w:val="20"/>
        </w:rPr>
        <w:t xml:space="preserve"> s realizací </w:t>
      </w:r>
      <w:r w:rsidR="008F396A" w:rsidRPr="00A52B25">
        <w:rPr>
          <w:rFonts w:ascii="Arial" w:hAnsi="Arial" w:cs="Arial"/>
          <w:sz w:val="20"/>
          <w:szCs w:val="20"/>
        </w:rPr>
        <w:t>S</w:t>
      </w:r>
      <w:r w:rsidRPr="00A52B25">
        <w:rPr>
          <w:rFonts w:ascii="Arial" w:hAnsi="Arial" w:cs="Arial"/>
          <w:sz w:val="20"/>
          <w:szCs w:val="20"/>
        </w:rPr>
        <w:t xml:space="preserve">tavebního záměru </w:t>
      </w:r>
      <w:r w:rsidR="008F396A" w:rsidRPr="00A52B25">
        <w:rPr>
          <w:rFonts w:ascii="Arial" w:hAnsi="Arial" w:cs="Arial"/>
          <w:sz w:val="20"/>
          <w:szCs w:val="20"/>
        </w:rPr>
        <w:t>S</w:t>
      </w:r>
      <w:r w:rsidR="00E84C57">
        <w:rPr>
          <w:rFonts w:ascii="Arial" w:hAnsi="Arial" w:cs="Arial"/>
          <w:sz w:val="20"/>
          <w:szCs w:val="20"/>
        </w:rPr>
        <w:t>polečnosti</w:t>
      </w:r>
      <w:r w:rsidRPr="00A52B25">
        <w:rPr>
          <w:rFonts w:ascii="Arial" w:hAnsi="Arial" w:cs="Arial"/>
          <w:sz w:val="20"/>
          <w:szCs w:val="20"/>
        </w:rPr>
        <w:t xml:space="preserve"> tak, jak je uveden v bodě 1.</w:t>
      </w:r>
      <w:r w:rsidR="008F396A" w:rsidRPr="00A52B25">
        <w:rPr>
          <w:rFonts w:ascii="Arial" w:hAnsi="Arial" w:cs="Arial"/>
          <w:sz w:val="20"/>
          <w:szCs w:val="20"/>
        </w:rPr>
        <w:t>3</w:t>
      </w:r>
      <w:r w:rsidRPr="00A52B25">
        <w:rPr>
          <w:rFonts w:ascii="Arial" w:hAnsi="Arial" w:cs="Arial"/>
          <w:sz w:val="20"/>
          <w:szCs w:val="20"/>
        </w:rPr>
        <w:t xml:space="preserve">.2 </w:t>
      </w:r>
      <w:r w:rsidR="008F396A" w:rsidRPr="00A52B25">
        <w:rPr>
          <w:rFonts w:ascii="Arial" w:hAnsi="Arial" w:cs="Arial"/>
          <w:sz w:val="20"/>
          <w:szCs w:val="20"/>
        </w:rPr>
        <w:t>této smlouvy</w:t>
      </w:r>
      <w:r w:rsidRPr="00A52B25">
        <w:rPr>
          <w:rFonts w:ascii="Arial" w:hAnsi="Arial" w:cs="Arial"/>
          <w:sz w:val="20"/>
          <w:szCs w:val="20"/>
        </w:rPr>
        <w:t xml:space="preserve"> </w:t>
      </w:r>
      <w:r w:rsidR="00EE51E2">
        <w:rPr>
          <w:rFonts w:ascii="Arial" w:hAnsi="Arial" w:cs="Arial"/>
          <w:sz w:val="20"/>
          <w:szCs w:val="20"/>
        </w:rPr>
        <w:t>za</w:t>
      </w:r>
      <w:r w:rsidRPr="00A52B25">
        <w:rPr>
          <w:rFonts w:ascii="Arial" w:hAnsi="Arial" w:cs="Arial"/>
          <w:sz w:val="20"/>
          <w:szCs w:val="20"/>
        </w:rPr>
        <w:t> podmín</w:t>
      </w:r>
      <w:r w:rsidR="00EE51E2">
        <w:rPr>
          <w:rFonts w:ascii="Arial" w:hAnsi="Arial" w:cs="Arial"/>
          <w:sz w:val="20"/>
          <w:szCs w:val="20"/>
        </w:rPr>
        <w:t>ek</w:t>
      </w:r>
      <w:r w:rsidRPr="00A52B25">
        <w:rPr>
          <w:rFonts w:ascii="Arial" w:hAnsi="Arial" w:cs="Arial"/>
          <w:sz w:val="20"/>
          <w:szCs w:val="20"/>
        </w:rPr>
        <w:t xml:space="preserve"> v n</w:t>
      </w:r>
      <w:r w:rsidR="008F396A" w:rsidRPr="00A52B25">
        <w:rPr>
          <w:rFonts w:ascii="Arial" w:hAnsi="Arial" w:cs="Arial"/>
          <w:sz w:val="20"/>
          <w:szCs w:val="20"/>
        </w:rPr>
        <w:t>í</w:t>
      </w:r>
      <w:r w:rsidRPr="00A52B25">
        <w:rPr>
          <w:rFonts w:ascii="Arial" w:hAnsi="Arial" w:cs="Arial"/>
          <w:sz w:val="20"/>
          <w:szCs w:val="20"/>
        </w:rPr>
        <w:t xml:space="preserve"> dohodnutý</w:t>
      </w:r>
      <w:r w:rsidR="009521B2">
        <w:rPr>
          <w:rFonts w:ascii="Arial" w:hAnsi="Arial" w:cs="Arial"/>
          <w:sz w:val="20"/>
          <w:szCs w:val="20"/>
        </w:rPr>
        <w:t>ch</w:t>
      </w:r>
      <w:r w:rsidRPr="00A52B25">
        <w:rPr>
          <w:rFonts w:ascii="Arial" w:hAnsi="Arial" w:cs="Arial"/>
          <w:sz w:val="20"/>
          <w:szCs w:val="20"/>
        </w:rPr>
        <w:t xml:space="preserve">, </w:t>
      </w:r>
      <w:r w:rsidR="004871AD">
        <w:rPr>
          <w:rFonts w:ascii="Arial" w:hAnsi="Arial" w:cs="Arial"/>
          <w:sz w:val="20"/>
          <w:szCs w:val="20"/>
        </w:rPr>
        <w:t>přičemž MČ Praha 18 není oprávněna</w:t>
      </w:r>
      <w:r w:rsidRPr="00A52B25">
        <w:rPr>
          <w:rFonts w:ascii="Arial" w:hAnsi="Arial" w:cs="Arial"/>
          <w:sz w:val="20"/>
          <w:szCs w:val="20"/>
        </w:rPr>
        <w:t xml:space="preserve"> tento souhlas bez relevantního důvodu odepřít. </w:t>
      </w:r>
    </w:p>
    <w:p w14:paraId="5684EA7D" w14:textId="77777777" w:rsidR="001F7DD4" w:rsidRPr="00A52B25" w:rsidRDefault="001F7DD4" w:rsidP="00672F3A">
      <w:pPr>
        <w:pStyle w:val="Bezmezer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424A2A3" w14:textId="77777777" w:rsidR="001F7DD4" w:rsidRPr="00A52B25" w:rsidRDefault="001F7DD4" w:rsidP="00672F3A">
      <w:pPr>
        <w:pStyle w:val="Bezmezer"/>
        <w:numPr>
          <w:ilvl w:val="1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>Strany se dohodly na tom, že pro odstranění veškerých pochybností ohledně povahy jejich spolupráce při rozvoji rezidenční lokality na Pozemcích deklarují tímto:</w:t>
      </w:r>
    </w:p>
    <w:p w14:paraId="4C803044" w14:textId="77777777" w:rsidR="001F7DD4" w:rsidRPr="00A52B25" w:rsidRDefault="001F7DD4" w:rsidP="001F7DD4">
      <w:pPr>
        <w:pStyle w:val="Bezmezer"/>
        <w:ind w:left="1560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 </w:t>
      </w:r>
      <w:r w:rsidRPr="00A52B25">
        <w:rPr>
          <w:rFonts w:ascii="Arial" w:hAnsi="Arial" w:cs="Arial"/>
          <w:sz w:val="20"/>
          <w:szCs w:val="20"/>
        </w:rPr>
        <w:tab/>
      </w:r>
    </w:p>
    <w:p w14:paraId="6CC86D81" w14:textId="77777777" w:rsidR="001F7DD4" w:rsidRPr="00A52B25" w:rsidRDefault="001F7DD4" w:rsidP="00672F3A">
      <w:pPr>
        <w:pStyle w:val="Bezmezer"/>
        <w:numPr>
          <w:ilvl w:val="2"/>
          <w:numId w:val="13"/>
        </w:numPr>
        <w:ind w:left="993" w:hanging="567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Pokud </w:t>
      </w:r>
      <w:r w:rsidR="008F396A" w:rsidRPr="00A52B25">
        <w:rPr>
          <w:rFonts w:ascii="Arial" w:hAnsi="Arial" w:cs="Arial"/>
          <w:sz w:val="20"/>
          <w:szCs w:val="20"/>
        </w:rPr>
        <w:t>tato smlouva</w:t>
      </w:r>
      <w:r w:rsidRPr="00A52B25">
        <w:rPr>
          <w:rFonts w:ascii="Arial" w:hAnsi="Arial" w:cs="Arial"/>
          <w:sz w:val="20"/>
          <w:szCs w:val="20"/>
        </w:rPr>
        <w:t xml:space="preserve"> předpokládá spolupráci stran či jejich vzájemnou součinnost (zejména čl. II. </w:t>
      </w:r>
      <w:r w:rsidR="008F396A" w:rsidRPr="00A52B25">
        <w:rPr>
          <w:rFonts w:ascii="Arial" w:hAnsi="Arial" w:cs="Arial"/>
          <w:sz w:val="20"/>
          <w:szCs w:val="20"/>
        </w:rPr>
        <w:t>této smlouvy</w:t>
      </w:r>
      <w:r w:rsidRPr="00A52B25">
        <w:rPr>
          <w:rFonts w:ascii="Arial" w:hAnsi="Arial" w:cs="Arial"/>
          <w:sz w:val="20"/>
          <w:szCs w:val="20"/>
        </w:rPr>
        <w:t xml:space="preserve">), potom se jedná o dohodu adekvátní dohodě dvou subjektů soukromého práva, tj. v žádném ohledu se </w:t>
      </w:r>
      <w:r w:rsidR="008F396A" w:rsidRPr="00A52B25">
        <w:rPr>
          <w:rFonts w:ascii="Arial" w:hAnsi="Arial" w:cs="Arial"/>
          <w:sz w:val="20"/>
          <w:szCs w:val="20"/>
        </w:rPr>
        <w:t xml:space="preserve">MČ Praha 18 </w:t>
      </w:r>
      <w:r w:rsidRPr="00A52B25">
        <w:rPr>
          <w:rFonts w:ascii="Arial" w:hAnsi="Arial" w:cs="Arial"/>
          <w:sz w:val="20"/>
          <w:szCs w:val="20"/>
        </w:rPr>
        <w:t xml:space="preserve">prostřednictvím </w:t>
      </w:r>
      <w:r w:rsidR="008F396A" w:rsidRPr="00A52B25">
        <w:rPr>
          <w:rFonts w:ascii="Arial" w:hAnsi="Arial" w:cs="Arial"/>
          <w:sz w:val="20"/>
          <w:szCs w:val="20"/>
        </w:rPr>
        <w:t>této smlouvy</w:t>
      </w:r>
      <w:r w:rsidRPr="00A52B25">
        <w:rPr>
          <w:rFonts w:ascii="Arial" w:hAnsi="Arial" w:cs="Arial"/>
          <w:sz w:val="20"/>
          <w:szCs w:val="20"/>
        </w:rPr>
        <w:t xml:space="preserve"> nezavazuje k žádné činnosti (ani aktivní, ani pasivní) a </w:t>
      </w:r>
      <w:r w:rsidR="008F396A" w:rsidRPr="00A52B25">
        <w:rPr>
          <w:rFonts w:ascii="Arial" w:hAnsi="Arial" w:cs="Arial"/>
          <w:sz w:val="20"/>
          <w:szCs w:val="20"/>
        </w:rPr>
        <w:t>S</w:t>
      </w:r>
      <w:r w:rsidR="00E84C57">
        <w:rPr>
          <w:rFonts w:ascii="Arial" w:hAnsi="Arial" w:cs="Arial"/>
          <w:sz w:val="20"/>
          <w:szCs w:val="20"/>
        </w:rPr>
        <w:t>polečnost</w:t>
      </w:r>
      <w:r w:rsidRPr="00A52B25">
        <w:rPr>
          <w:rFonts w:ascii="Arial" w:hAnsi="Arial" w:cs="Arial"/>
          <w:sz w:val="20"/>
          <w:szCs w:val="20"/>
        </w:rPr>
        <w:t xml:space="preserve"> v žádném ohledu neočekává, že by se mělo jednat ze strany MČ </w:t>
      </w:r>
      <w:r w:rsidR="008F396A" w:rsidRPr="00A52B25">
        <w:rPr>
          <w:rFonts w:ascii="Arial" w:hAnsi="Arial" w:cs="Arial"/>
          <w:sz w:val="20"/>
          <w:szCs w:val="20"/>
        </w:rPr>
        <w:t>Prahy 18</w:t>
      </w:r>
      <w:r w:rsidRPr="00A52B25">
        <w:rPr>
          <w:rFonts w:ascii="Arial" w:hAnsi="Arial" w:cs="Arial"/>
          <w:sz w:val="20"/>
          <w:szCs w:val="20"/>
        </w:rPr>
        <w:t xml:space="preserve"> o činnost, jejímž důsledkem by měl být jiný postup MČ </w:t>
      </w:r>
      <w:r w:rsidR="008F396A" w:rsidRPr="00A52B25">
        <w:rPr>
          <w:rFonts w:ascii="Arial" w:hAnsi="Arial" w:cs="Arial"/>
          <w:sz w:val="20"/>
          <w:szCs w:val="20"/>
        </w:rPr>
        <w:t>Prahy 18</w:t>
      </w:r>
      <w:r w:rsidRPr="00A52B25">
        <w:rPr>
          <w:rFonts w:ascii="Arial" w:hAnsi="Arial" w:cs="Arial"/>
          <w:sz w:val="20"/>
          <w:szCs w:val="20"/>
        </w:rPr>
        <w:t xml:space="preserve"> v rámci výkonu veřejné správy (stavební či jiná řízení), než takový, jaký veřejné právo </w:t>
      </w:r>
      <w:r w:rsidR="00195CBF">
        <w:rPr>
          <w:rFonts w:ascii="Arial" w:hAnsi="Arial" w:cs="Arial"/>
          <w:sz w:val="20"/>
          <w:szCs w:val="20"/>
        </w:rPr>
        <w:t xml:space="preserve">a principy dobré veřejné správy </w:t>
      </w:r>
      <w:r w:rsidRPr="00A52B25">
        <w:rPr>
          <w:rFonts w:ascii="Arial" w:hAnsi="Arial" w:cs="Arial"/>
          <w:sz w:val="20"/>
          <w:szCs w:val="20"/>
        </w:rPr>
        <w:t>předpoklád</w:t>
      </w:r>
      <w:r w:rsidR="00195CBF">
        <w:rPr>
          <w:rFonts w:ascii="Arial" w:hAnsi="Arial" w:cs="Arial"/>
          <w:sz w:val="20"/>
          <w:szCs w:val="20"/>
        </w:rPr>
        <w:t>ají</w:t>
      </w:r>
      <w:r w:rsidRPr="00A52B25">
        <w:rPr>
          <w:rFonts w:ascii="Arial" w:hAnsi="Arial" w:cs="Arial"/>
          <w:sz w:val="20"/>
          <w:szCs w:val="20"/>
        </w:rPr>
        <w:t>.</w:t>
      </w:r>
    </w:p>
    <w:p w14:paraId="601DCEAB" w14:textId="77777777" w:rsidR="001F7DD4" w:rsidRPr="00A52B25" w:rsidRDefault="001F7DD4" w:rsidP="00672F3A">
      <w:pPr>
        <w:pStyle w:val="Bezmezer"/>
        <w:tabs>
          <w:tab w:val="left" w:pos="1560"/>
        </w:tabs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728E6A08" w14:textId="77777777" w:rsidR="00F6310B" w:rsidRPr="00A52B25" w:rsidRDefault="001F7DD4" w:rsidP="00672F3A">
      <w:pPr>
        <w:pStyle w:val="Bezmezer"/>
        <w:numPr>
          <w:ilvl w:val="2"/>
          <w:numId w:val="13"/>
        </w:numPr>
        <w:ind w:left="993" w:hanging="567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Pokud se </w:t>
      </w:r>
      <w:r w:rsidR="008F396A" w:rsidRPr="00A52B25">
        <w:rPr>
          <w:rFonts w:ascii="Arial" w:hAnsi="Arial" w:cs="Arial"/>
          <w:sz w:val="20"/>
          <w:szCs w:val="20"/>
        </w:rPr>
        <w:t>S</w:t>
      </w:r>
      <w:r w:rsidR="00E84C57">
        <w:rPr>
          <w:rFonts w:ascii="Arial" w:hAnsi="Arial" w:cs="Arial"/>
          <w:sz w:val="20"/>
          <w:szCs w:val="20"/>
        </w:rPr>
        <w:t xml:space="preserve">polečnost </w:t>
      </w:r>
      <w:r w:rsidRPr="00A52B25">
        <w:rPr>
          <w:rFonts w:ascii="Arial" w:hAnsi="Arial" w:cs="Arial"/>
          <w:sz w:val="20"/>
          <w:szCs w:val="20"/>
        </w:rPr>
        <w:t xml:space="preserve">v rámci </w:t>
      </w:r>
      <w:r w:rsidR="009E508B" w:rsidRPr="00A52B25">
        <w:rPr>
          <w:rFonts w:ascii="Arial" w:hAnsi="Arial" w:cs="Arial"/>
          <w:sz w:val="20"/>
          <w:szCs w:val="20"/>
        </w:rPr>
        <w:t>této smlouvy</w:t>
      </w:r>
      <w:r w:rsidRPr="00A52B25">
        <w:rPr>
          <w:rFonts w:ascii="Arial" w:hAnsi="Arial" w:cs="Arial"/>
          <w:sz w:val="20"/>
          <w:szCs w:val="20"/>
        </w:rPr>
        <w:t xml:space="preserve"> zavazuje k</w:t>
      </w:r>
      <w:r w:rsidR="00F6310B" w:rsidRPr="00A52B25">
        <w:rPr>
          <w:rFonts w:ascii="Arial" w:hAnsi="Arial" w:cs="Arial"/>
          <w:sz w:val="20"/>
          <w:szCs w:val="20"/>
        </w:rPr>
        <w:t> </w:t>
      </w:r>
      <w:r w:rsidR="009E508B" w:rsidRPr="00A52B25">
        <w:rPr>
          <w:rFonts w:ascii="Arial" w:hAnsi="Arial" w:cs="Arial"/>
          <w:sz w:val="20"/>
          <w:szCs w:val="20"/>
        </w:rPr>
        <w:t>darování</w:t>
      </w:r>
      <w:r w:rsidR="00F6310B" w:rsidRPr="00A52B25">
        <w:rPr>
          <w:rFonts w:ascii="Arial" w:hAnsi="Arial" w:cs="Arial"/>
          <w:sz w:val="20"/>
          <w:szCs w:val="20"/>
        </w:rPr>
        <w:t xml:space="preserve"> Pozemků pro M</w:t>
      </w:r>
      <w:r w:rsidR="00F33789">
        <w:rPr>
          <w:rFonts w:ascii="Arial" w:hAnsi="Arial" w:cs="Arial"/>
          <w:sz w:val="20"/>
          <w:szCs w:val="20"/>
        </w:rPr>
        <w:t>Š</w:t>
      </w:r>
      <w:r w:rsidR="00EC79B8">
        <w:rPr>
          <w:rFonts w:ascii="Arial" w:hAnsi="Arial" w:cs="Arial"/>
          <w:sz w:val="20"/>
          <w:szCs w:val="20"/>
        </w:rPr>
        <w:t xml:space="preserve"> a </w:t>
      </w:r>
      <w:r w:rsidR="00EC79B8" w:rsidRPr="00A52B25">
        <w:rPr>
          <w:rFonts w:ascii="Arial" w:hAnsi="Arial" w:cs="Arial"/>
          <w:sz w:val="20"/>
          <w:szCs w:val="20"/>
        </w:rPr>
        <w:t>Pozemků pro M</w:t>
      </w:r>
      <w:r w:rsidR="00EC79B8">
        <w:rPr>
          <w:rFonts w:ascii="Arial" w:hAnsi="Arial" w:cs="Arial"/>
          <w:sz w:val="20"/>
          <w:szCs w:val="20"/>
        </w:rPr>
        <w:t>Č</w:t>
      </w:r>
      <w:r w:rsidRPr="00A52B25">
        <w:rPr>
          <w:rFonts w:ascii="Arial" w:hAnsi="Arial" w:cs="Arial"/>
          <w:sz w:val="20"/>
          <w:szCs w:val="20"/>
        </w:rPr>
        <w:t xml:space="preserve">, potom tak činí zejména proto, že v důsledku výstavby </w:t>
      </w:r>
      <w:r w:rsidR="00F6310B" w:rsidRPr="00A52B25">
        <w:rPr>
          <w:rFonts w:ascii="Arial" w:hAnsi="Arial" w:cs="Arial"/>
          <w:sz w:val="20"/>
          <w:szCs w:val="20"/>
        </w:rPr>
        <w:t xml:space="preserve">Stavebního záměru </w:t>
      </w:r>
      <w:r w:rsidRPr="00A52B25">
        <w:rPr>
          <w:rFonts w:ascii="Arial" w:hAnsi="Arial" w:cs="Arial"/>
          <w:sz w:val="20"/>
          <w:szCs w:val="20"/>
        </w:rPr>
        <w:t xml:space="preserve">na území Pozemků přibydou </w:t>
      </w:r>
      <w:r w:rsidR="00F6310B" w:rsidRPr="00A52B25">
        <w:rPr>
          <w:rFonts w:ascii="Arial" w:hAnsi="Arial" w:cs="Arial"/>
          <w:sz w:val="20"/>
          <w:szCs w:val="20"/>
        </w:rPr>
        <w:t>obyvatelé</w:t>
      </w:r>
      <w:r w:rsidRPr="00A52B25">
        <w:rPr>
          <w:rFonts w:ascii="Arial" w:hAnsi="Arial" w:cs="Arial"/>
          <w:sz w:val="20"/>
          <w:szCs w:val="20"/>
        </w:rPr>
        <w:t xml:space="preserve"> MČ </w:t>
      </w:r>
      <w:r w:rsidR="008F396A" w:rsidRPr="00A52B25">
        <w:rPr>
          <w:rFonts w:ascii="Arial" w:hAnsi="Arial" w:cs="Arial"/>
          <w:sz w:val="20"/>
          <w:szCs w:val="20"/>
        </w:rPr>
        <w:t>Prahy 18</w:t>
      </w:r>
      <w:r w:rsidRPr="00A52B25">
        <w:rPr>
          <w:rFonts w:ascii="Arial" w:hAnsi="Arial" w:cs="Arial"/>
          <w:sz w:val="20"/>
          <w:szCs w:val="20"/>
        </w:rPr>
        <w:t xml:space="preserve"> </w:t>
      </w:r>
      <w:r w:rsidR="00F6310B" w:rsidRPr="00A52B25">
        <w:rPr>
          <w:rFonts w:ascii="Arial" w:hAnsi="Arial" w:cs="Arial"/>
          <w:sz w:val="20"/>
          <w:szCs w:val="20"/>
        </w:rPr>
        <w:t xml:space="preserve">a bude tak nutno rozšířit stávající občanskou </w:t>
      </w:r>
      <w:r w:rsidR="003D3C85">
        <w:rPr>
          <w:rFonts w:ascii="Arial" w:hAnsi="Arial" w:cs="Arial"/>
          <w:sz w:val="20"/>
          <w:szCs w:val="20"/>
        </w:rPr>
        <w:t>v</w:t>
      </w:r>
      <w:r w:rsidR="00F6310B" w:rsidRPr="00A52B25">
        <w:rPr>
          <w:rFonts w:ascii="Arial" w:hAnsi="Arial" w:cs="Arial"/>
          <w:sz w:val="20"/>
          <w:szCs w:val="20"/>
        </w:rPr>
        <w:t xml:space="preserve">ybavenost. </w:t>
      </w:r>
    </w:p>
    <w:p w14:paraId="5C86B508" w14:textId="77777777" w:rsidR="001F7DD4" w:rsidRPr="00A52B25" w:rsidRDefault="001F7DD4" w:rsidP="00672F3A">
      <w:pPr>
        <w:pStyle w:val="Bezmezer"/>
        <w:tabs>
          <w:tab w:val="left" w:pos="1560"/>
        </w:tabs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36DBE520" w14:textId="00381E0A" w:rsidR="001F7DD4" w:rsidRPr="00EC79B8" w:rsidRDefault="001F7DD4" w:rsidP="00C41B96">
      <w:pPr>
        <w:pStyle w:val="Bezmezer"/>
        <w:numPr>
          <w:ilvl w:val="2"/>
          <w:numId w:val="13"/>
        </w:numPr>
        <w:ind w:left="993" w:hanging="567"/>
        <w:jc w:val="both"/>
        <w:rPr>
          <w:rFonts w:ascii="Arial" w:hAnsi="Arial" w:cs="Arial"/>
          <w:sz w:val="20"/>
          <w:szCs w:val="20"/>
        </w:rPr>
      </w:pPr>
      <w:r w:rsidRPr="00EC79B8">
        <w:rPr>
          <w:rFonts w:ascii="Arial" w:hAnsi="Arial" w:cs="Arial"/>
          <w:sz w:val="20"/>
          <w:szCs w:val="20"/>
        </w:rPr>
        <w:t>S ohledem na skutečnost, že m</w:t>
      </w:r>
      <w:r w:rsidR="00F6310B" w:rsidRPr="00EC79B8">
        <w:rPr>
          <w:rFonts w:ascii="Arial" w:hAnsi="Arial" w:cs="Arial"/>
          <w:sz w:val="20"/>
          <w:szCs w:val="20"/>
        </w:rPr>
        <w:t>á</w:t>
      </w:r>
      <w:r w:rsidRPr="002E0C18">
        <w:rPr>
          <w:rFonts w:ascii="Arial" w:hAnsi="Arial" w:cs="Arial"/>
          <w:sz w:val="20"/>
          <w:szCs w:val="20"/>
        </w:rPr>
        <w:t xml:space="preserve"> shora uvedené </w:t>
      </w:r>
      <w:r w:rsidR="00F6310B" w:rsidRPr="002E0C18">
        <w:rPr>
          <w:rFonts w:ascii="Arial" w:hAnsi="Arial" w:cs="Arial"/>
          <w:sz w:val="20"/>
          <w:szCs w:val="20"/>
        </w:rPr>
        <w:t xml:space="preserve">darování </w:t>
      </w:r>
      <w:r w:rsidR="002E0C18">
        <w:rPr>
          <w:rFonts w:ascii="Arial" w:hAnsi="Arial" w:cs="Arial"/>
          <w:sz w:val="20"/>
          <w:szCs w:val="20"/>
        </w:rPr>
        <w:t xml:space="preserve">Pozemků pro MČ a </w:t>
      </w:r>
      <w:r w:rsidR="00F6310B" w:rsidRPr="002E0C18">
        <w:rPr>
          <w:rFonts w:ascii="Arial" w:hAnsi="Arial" w:cs="Arial"/>
          <w:sz w:val="20"/>
          <w:szCs w:val="20"/>
        </w:rPr>
        <w:t>Pozemk</w:t>
      </w:r>
      <w:r w:rsidR="007B5929" w:rsidRPr="002E0C18">
        <w:rPr>
          <w:rFonts w:ascii="Arial" w:hAnsi="Arial" w:cs="Arial"/>
          <w:sz w:val="20"/>
          <w:szCs w:val="20"/>
        </w:rPr>
        <w:t>ů</w:t>
      </w:r>
      <w:r w:rsidR="00F6310B" w:rsidRPr="002E0C18">
        <w:rPr>
          <w:rFonts w:ascii="Arial" w:hAnsi="Arial" w:cs="Arial"/>
          <w:sz w:val="20"/>
          <w:szCs w:val="20"/>
        </w:rPr>
        <w:t xml:space="preserve"> pro </w:t>
      </w:r>
      <w:r w:rsidR="00F33789" w:rsidRPr="002E0C18">
        <w:rPr>
          <w:rFonts w:ascii="Arial" w:hAnsi="Arial" w:cs="Arial"/>
          <w:sz w:val="20"/>
          <w:szCs w:val="20"/>
        </w:rPr>
        <w:t>MŠ</w:t>
      </w:r>
      <w:r w:rsidR="00F6310B" w:rsidRPr="002E0C18">
        <w:rPr>
          <w:rFonts w:ascii="Arial" w:hAnsi="Arial" w:cs="Arial"/>
          <w:sz w:val="20"/>
          <w:szCs w:val="20"/>
        </w:rPr>
        <w:t>,</w:t>
      </w:r>
      <w:r w:rsidRPr="002E0C18">
        <w:rPr>
          <w:rFonts w:ascii="Arial" w:hAnsi="Arial" w:cs="Arial"/>
          <w:sz w:val="20"/>
          <w:szCs w:val="20"/>
        </w:rPr>
        <w:t xml:space="preserve"> </w:t>
      </w:r>
      <w:r w:rsidR="007169A8">
        <w:rPr>
          <w:rFonts w:ascii="Arial" w:hAnsi="Arial" w:cs="Arial"/>
          <w:sz w:val="20"/>
          <w:szCs w:val="20"/>
        </w:rPr>
        <w:t xml:space="preserve">resp. jednotek, které budou mateřskými školkami a vývařovnou včetně </w:t>
      </w:r>
      <w:r w:rsidR="00DB1663">
        <w:rPr>
          <w:rFonts w:ascii="Arial" w:hAnsi="Arial" w:cs="Arial"/>
          <w:sz w:val="20"/>
          <w:szCs w:val="20"/>
        </w:rPr>
        <w:t xml:space="preserve">bezúplatných práv k užívání funkčně souvisejících pozemků </w:t>
      </w:r>
      <w:r w:rsidRPr="002E0C18">
        <w:rPr>
          <w:rFonts w:ascii="Arial" w:hAnsi="Arial" w:cs="Arial"/>
          <w:sz w:val="20"/>
          <w:szCs w:val="20"/>
        </w:rPr>
        <w:t xml:space="preserve">přispět </w:t>
      </w:r>
      <w:r w:rsidR="00E84C57" w:rsidRPr="002E0C18">
        <w:rPr>
          <w:rFonts w:ascii="Arial" w:hAnsi="Arial" w:cs="Arial"/>
          <w:sz w:val="20"/>
          <w:szCs w:val="20"/>
        </w:rPr>
        <w:t xml:space="preserve">ke zvýšení občanské vybavenosti MČ Prahy 18 a </w:t>
      </w:r>
      <w:r w:rsidRPr="002E0C18">
        <w:rPr>
          <w:rFonts w:ascii="Arial" w:hAnsi="Arial" w:cs="Arial"/>
          <w:sz w:val="20"/>
          <w:szCs w:val="20"/>
        </w:rPr>
        <w:t>k</w:t>
      </w:r>
      <w:r w:rsidRPr="00EC79B8">
        <w:rPr>
          <w:rFonts w:ascii="Arial" w:hAnsi="Arial" w:cs="Arial"/>
          <w:sz w:val="20"/>
          <w:szCs w:val="20"/>
        </w:rPr>
        <w:t xml:space="preserve">  nárůstu počtu </w:t>
      </w:r>
      <w:r w:rsidR="00F6310B" w:rsidRPr="00EC79B8">
        <w:rPr>
          <w:rFonts w:ascii="Arial" w:hAnsi="Arial" w:cs="Arial"/>
          <w:sz w:val="20"/>
          <w:szCs w:val="20"/>
        </w:rPr>
        <w:t>obyvatel MČ Praha 18</w:t>
      </w:r>
      <w:r w:rsidRPr="002E0C18">
        <w:rPr>
          <w:rFonts w:ascii="Arial" w:hAnsi="Arial" w:cs="Arial"/>
          <w:sz w:val="20"/>
          <w:szCs w:val="20"/>
        </w:rPr>
        <w:t xml:space="preserve"> v důsledku výstavby </w:t>
      </w:r>
      <w:r w:rsidR="00F6310B" w:rsidRPr="002E0C18">
        <w:rPr>
          <w:rFonts w:ascii="Arial" w:hAnsi="Arial" w:cs="Arial"/>
          <w:sz w:val="20"/>
          <w:szCs w:val="20"/>
        </w:rPr>
        <w:t>Stavebního záměru S</w:t>
      </w:r>
      <w:r w:rsidR="00E84C57" w:rsidRPr="002E0C18">
        <w:rPr>
          <w:rFonts w:ascii="Arial" w:hAnsi="Arial" w:cs="Arial"/>
          <w:sz w:val="20"/>
          <w:szCs w:val="20"/>
        </w:rPr>
        <w:t>polečností</w:t>
      </w:r>
      <w:r w:rsidRPr="002E0C18">
        <w:rPr>
          <w:rFonts w:ascii="Arial" w:hAnsi="Arial" w:cs="Arial"/>
          <w:sz w:val="20"/>
          <w:szCs w:val="20"/>
        </w:rPr>
        <w:t xml:space="preserve">, </w:t>
      </w:r>
      <w:r w:rsidR="00E87698" w:rsidRPr="002E0C18">
        <w:rPr>
          <w:rFonts w:ascii="Arial" w:hAnsi="Arial" w:cs="Arial"/>
          <w:sz w:val="20"/>
          <w:szCs w:val="20"/>
        </w:rPr>
        <w:t xml:space="preserve">je </w:t>
      </w:r>
      <w:r w:rsidRPr="002E0C18">
        <w:rPr>
          <w:rFonts w:ascii="Arial" w:hAnsi="Arial" w:cs="Arial"/>
          <w:sz w:val="20"/>
          <w:szCs w:val="20"/>
        </w:rPr>
        <w:t>závaz</w:t>
      </w:r>
      <w:r w:rsidR="00E87698" w:rsidRPr="002E0C18">
        <w:rPr>
          <w:rFonts w:ascii="Arial" w:hAnsi="Arial" w:cs="Arial"/>
          <w:sz w:val="20"/>
          <w:szCs w:val="20"/>
        </w:rPr>
        <w:t>e</w:t>
      </w:r>
      <w:r w:rsidRPr="002E0C18">
        <w:rPr>
          <w:rFonts w:ascii="Arial" w:hAnsi="Arial" w:cs="Arial"/>
          <w:sz w:val="20"/>
          <w:szCs w:val="20"/>
        </w:rPr>
        <w:t xml:space="preserve">k </w:t>
      </w:r>
      <w:r w:rsidR="00F6310B" w:rsidRPr="002E0C18">
        <w:rPr>
          <w:rFonts w:ascii="Arial" w:hAnsi="Arial" w:cs="Arial"/>
          <w:sz w:val="20"/>
          <w:szCs w:val="20"/>
        </w:rPr>
        <w:t>S</w:t>
      </w:r>
      <w:r w:rsidR="00E84C57" w:rsidRPr="002E0C18">
        <w:rPr>
          <w:rFonts w:ascii="Arial" w:hAnsi="Arial" w:cs="Arial"/>
          <w:sz w:val="20"/>
          <w:szCs w:val="20"/>
        </w:rPr>
        <w:t>polečnosti</w:t>
      </w:r>
      <w:r w:rsidRPr="002E0C18">
        <w:rPr>
          <w:rFonts w:ascii="Arial" w:hAnsi="Arial" w:cs="Arial"/>
          <w:sz w:val="20"/>
          <w:szCs w:val="20"/>
        </w:rPr>
        <w:t xml:space="preserve"> bezúplatně převést </w:t>
      </w:r>
      <w:r w:rsidR="00F6310B" w:rsidRPr="002E0C18">
        <w:rPr>
          <w:rFonts w:ascii="Arial" w:hAnsi="Arial" w:cs="Arial"/>
          <w:sz w:val="20"/>
          <w:szCs w:val="20"/>
        </w:rPr>
        <w:t>Pozemky pro M</w:t>
      </w:r>
      <w:r w:rsidR="003A655B" w:rsidRPr="002E0C18">
        <w:rPr>
          <w:rFonts w:ascii="Arial" w:hAnsi="Arial" w:cs="Arial"/>
          <w:sz w:val="20"/>
          <w:szCs w:val="20"/>
        </w:rPr>
        <w:t>Š</w:t>
      </w:r>
      <w:r w:rsidR="00DB1663">
        <w:rPr>
          <w:rFonts w:ascii="Arial" w:hAnsi="Arial" w:cs="Arial"/>
          <w:sz w:val="20"/>
          <w:szCs w:val="20"/>
        </w:rPr>
        <w:t xml:space="preserve">, resp. jednotky, které budou mateřskými školkami a vývařovnou včetně bezúplatných práv k užívání funkčně </w:t>
      </w:r>
      <w:r w:rsidR="00DB1663" w:rsidRPr="00722338">
        <w:rPr>
          <w:rFonts w:ascii="Arial" w:hAnsi="Arial" w:cs="Arial"/>
          <w:sz w:val="20"/>
          <w:szCs w:val="20"/>
        </w:rPr>
        <w:t>souvisejících pozemků</w:t>
      </w:r>
      <w:r w:rsidR="00F6310B" w:rsidRPr="00722338">
        <w:rPr>
          <w:rFonts w:ascii="Arial" w:hAnsi="Arial" w:cs="Arial"/>
          <w:sz w:val="20"/>
          <w:szCs w:val="20"/>
        </w:rPr>
        <w:t xml:space="preserve"> </w:t>
      </w:r>
      <w:r w:rsidR="002E0C18" w:rsidRPr="00722338">
        <w:rPr>
          <w:rFonts w:ascii="Arial" w:hAnsi="Arial" w:cs="Arial"/>
          <w:sz w:val="20"/>
          <w:szCs w:val="20"/>
        </w:rPr>
        <w:t xml:space="preserve">a Pozemků pro MČ </w:t>
      </w:r>
      <w:r w:rsidRPr="00722338">
        <w:rPr>
          <w:rFonts w:ascii="Arial" w:hAnsi="Arial" w:cs="Arial"/>
          <w:sz w:val="20"/>
          <w:szCs w:val="20"/>
        </w:rPr>
        <w:t xml:space="preserve">do vlastnictví MČ </w:t>
      </w:r>
      <w:r w:rsidR="008F396A" w:rsidRPr="007514CE">
        <w:rPr>
          <w:rFonts w:ascii="Arial" w:hAnsi="Arial" w:cs="Arial"/>
          <w:sz w:val="20"/>
          <w:szCs w:val="20"/>
        </w:rPr>
        <w:t>Prahy 18</w:t>
      </w:r>
      <w:r w:rsidRPr="00722338">
        <w:rPr>
          <w:rFonts w:ascii="Arial" w:hAnsi="Arial" w:cs="Arial"/>
          <w:sz w:val="20"/>
          <w:szCs w:val="20"/>
        </w:rPr>
        <w:t xml:space="preserve">, podmíněny tím, že </w:t>
      </w:r>
      <w:r w:rsidR="00DD0A68" w:rsidRPr="00722338">
        <w:rPr>
          <w:rFonts w:ascii="Arial" w:hAnsi="Arial" w:cs="Arial"/>
          <w:sz w:val="20"/>
          <w:szCs w:val="20"/>
        </w:rPr>
        <w:t>dojde ke Změně ÚP</w:t>
      </w:r>
      <w:r w:rsidRPr="00722338">
        <w:rPr>
          <w:rFonts w:ascii="Arial" w:hAnsi="Arial" w:cs="Arial"/>
          <w:sz w:val="20"/>
          <w:szCs w:val="20"/>
        </w:rPr>
        <w:t xml:space="preserve">. </w:t>
      </w:r>
      <w:r w:rsidR="00DD0A68" w:rsidRPr="00722338">
        <w:rPr>
          <w:rFonts w:ascii="Arial" w:hAnsi="Arial" w:cs="Arial"/>
          <w:sz w:val="20"/>
          <w:szCs w:val="20"/>
        </w:rPr>
        <w:t>S</w:t>
      </w:r>
      <w:r w:rsidRPr="00722338">
        <w:rPr>
          <w:rFonts w:ascii="Arial" w:hAnsi="Arial" w:cs="Arial"/>
          <w:sz w:val="20"/>
          <w:szCs w:val="20"/>
        </w:rPr>
        <w:t xml:space="preserve">plnění těchto závazků </w:t>
      </w:r>
      <w:r w:rsidR="004F6F86" w:rsidRPr="00722338">
        <w:rPr>
          <w:rFonts w:ascii="Arial" w:hAnsi="Arial" w:cs="Arial"/>
          <w:sz w:val="20"/>
          <w:szCs w:val="20"/>
        </w:rPr>
        <w:t>S</w:t>
      </w:r>
      <w:r w:rsidR="00E84C57" w:rsidRPr="00722338">
        <w:rPr>
          <w:rFonts w:ascii="Arial" w:hAnsi="Arial" w:cs="Arial"/>
          <w:sz w:val="20"/>
          <w:szCs w:val="20"/>
        </w:rPr>
        <w:t>polečnost</w:t>
      </w:r>
      <w:r w:rsidR="00DD0A68" w:rsidRPr="007514CE">
        <w:rPr>
          <w:rFonts w:ascii="Arial" w:hAnsi="Arial" w:cs="Arial"/>
          <w:sz w:val="20"/>
          <w:szCs w:val="20"/>
        </w:rPr>
        <w:t>i</w:t>
      </w:r>
      <w:r w:rsidRPr="00722338">
        <w:rPr>
          <w:rFonts w:ascii="Arial" w:hAnsi="Arial" w:cs="Arial"/>
          <w:sz w:val="20"/>
          <w:szCs w:val="20"/>
        </w:rPr>
        <w:t xml:space="preserve"> v</w:t>
      </w:r>
      <w:r w:rsidR="00AD5D05" w:rsidRPr="00722338">
        <w:rPr>
          <w:rFonts w:ascii="Arial" w:hAnsi="Arial" w:cs="Arial"/>
          <w:sz w:val="20"/>
          <w:szCs w:val="20"/>
        </w:rPr>
        <w:t> této smlouvě</w:t>
      </w:r>
      <w:r w:rsidRPr="00722338">
        <w:rPr>
          <w:rFonts w:ascii="Arial" w:hAnsi="Arial" w:cs="Arial"/>
          <w:sz w:val="20"/>
          <w:szCs w:val="20"/>
        </w:rPr>
        <w:t xml:space="preserve"> </w:t>
      </w:r>
      <w:r w:rsidR="00DD0A68" w:rsidRPr="00722338">
        <w:rPr>
          <w:rFonts w:ascii="Arial" w:hAnsi="Arial" w:cs="Arial"/>
          <w:sz w:val="20"/>
          <w:szCs w:val="20"/>
        </w:rPr>
        <w:t xml:space="preserve">je také </w:t>
      </w:r>
      <w:r w:rsidRPr="00722338">
        <w:rPr>
          <w:rFonts w:ascii="Arial" w:hAnsi="Arial" w:cs="Arial"/>
          <w:sz w:val="20"/>
          <w:szCs w:val="20"/>
        </w:rPr>
        <w:t>mj. podmíněno</w:t>
      </w:r>
      <w:r w:rsidR="00DD0382" w:rsidRPr="00722338">
        <w:rPr>
          <w:rFonts w:ascii="Arial" w:hAnsi="Arial" w:cs="Arial"/>
          <w:sz w:val="20"/>
          <w:szCs w:val="20"/>
        </w:rPr>
        <w:t xml:space="preserve"> odsouhlas</w:t>
      </w:r>
      <w:r w:rsidR="00E84C57" w:rsidRPr="00722338">
        <w:rPr>
          <w:rFonts w:ascii="Arial" w:hAnsi="Arial" w:cs="Arial"/>
          <w:sz w:val="20"/>
          <w:szCs w:val="20"/>
        </w:rPr>
        <w:t>en</w:t>
      </w:r>
      <w:r w:rsidR="00CF6334" w:rsidRPr="00722338">
        <w:rPr>
          <w:rFonts w:ascii="Arial" w:hAnsi="Arial" w:cs="Arial"/>
          <w:sz w:val="20"/>
          <w:szCs w:val="20"/>
        </w:rPr>
        <w:t>ím</w:t>
      </w:r>
      <w:r w:rsidR="00CF6334">
        <w:rPr>
          <w:rFonts w:ascii="Arial" w:hAnsi="Arial" w:cs="Arial"/>
          <w:sz w:val="20"/>
          <w:szCs w:val="20"/>
        </w:rPr>
        <w:t xml:space="preserve"> finální podkladové</w:t>
      </w:r>
      <w:r w:rsidR="00DD0382" w:rsidRPr="00EC79B8">
        <w:rPr>
          <w:rFonts w:ascii="Arial" w:hAnsi="Arial" w:cs="Arial"/>
          <w:sz w:val="20"/>
          <w:szCs w:val="20"/>
        </w:rPr>
        <w:t xml:space="preserve"> studie</w:t>
      </w:r>
      <w:r w:rsidR="00B93453">
        <w:rPr>
          <w:rFonts w:ascii="Arial" w:hAnsi="Arial" w:cs="Arial"/>
          <w:sz w:val="20"/>
          <w:szCs w:val="20"/>
        </w:rPr>
        <w:t>, tzn. vznikem Odsouhlasené podkladové studie,</w:t>
      </w:r>
      <w:r w:rsidR="00DD0382" w:rsidRPr="00EC79B8">
        <w:rPr>
          <w:rFonts w:ascii="Arial" w:hAnsi="Arial" w:cs="Arial"/>
          <w:sz w:val="20"/>
          <w:szCs w:val="20"/>
        </w:rPr>
        <w:t xml:space="preserve"> a</w:t>
      </w:r>
      <w:r w:rsidRPr="00EC79B8">
        <w:rPr>
          <w:rFonts w:ascii="Arial" w:hAnsi="Arial" w:cs="Arial"/>
          <w:sz w:val="20"/>
          <w:szCs w:val="20"/>
        </w:rPr>
        <w:t xml:space="preserve"> poskytnutím nezbytné součinnosti ze strany MČ </w:t>
      </w:r>
      <w:r w:rsidR="008F396A" w:rsidRPr="00EC79B8">
        <w:rPr>
          <w:rFonts w:ascii="Arial" w:hAnsi="Arial" w:cs="Arial"/>
          <w:sz w:val="20"/>
          <w:szCs w:val="20"/>
        </w:rPr>
        <w:t>Prahy 18</w:t>
      </w:r>
      <w:r w:rsidRPr="00EC79B8">
        <w:rPr>
          <w:rFonts w:ascii="Arial" w:hAnsi="Arial" w:cs="Arial"/>
          <w:sz w:val="20"/>
          <w:szCs w:val="20"/>
        </w:rPr>
        <w:t>, sjednané v bodě 2.3</w:t>
      </w:r>
      <w:r w:rsidR="00AD5D05" w:rsidRPr="00EC79B8">
        <w:rPr>
          <w:rFonts w:ascii="Arial" w:hAnsi="Arial" w:cs="Arial"/>
          <w:sz w:val="20"/>
          <w:szCs w:val="20"/>
        </w:rPr>
        <w:t>.1</w:t>
      </w:r>
      <w:r w:rsidRPr="00EC79B8">
        <w:rPr>
          <w:rFonts w:ascii="Arial" w:hAnsi="Arial" w:cs="Arial"/>
          <w:sz w:val="20"/>
          <w:szCs w:val="20"/>
        </w:rPr>
        <w:t xml:space="preserve"> </w:t>
      </w:r>
      <w:r w:rsidR="00AD5D05" w:rsidRPr="00EC79B8">
        <w:rPr>
          <w:rFonts w:ascii="Arial" w:hAnsi="Arial" w:cs="Arial"/>
          <w:sz w:val="20"/>
          <w:szCs w:val="20"/>
        </w:rPr>
        <w:t>této smlouvy</w:t>
      </w:r>
      <w:r w:rsidRPr="00EC79B8">
        <w:rPr>
          <w:rFonts w:ascii="Arial" w:hAnsi="Arial" w:cs="Arial"/>
          <w:sz w:val="20"/>
          <w:szCs w:val="20"/>
        </w:rPr>
        <w:t xml:space="preserve">, která patří k nezbytným předpokladům pro realizaci shora uvedené výstavby. </w:t>
      </w:r>
    </w:p>
    <w:p w14:paraId="2CF1C1B6" w14:textId="77777777" w:rsidR="001F7DD4" w:rsidRPr="00A52B25" w:rsidRDefault="001F7DD4" w:rsidP="001F7DD4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 </w:t>
      </w:r>
    </w:p>
    <w:p w14:paraId="51A128BA" w14:textId="77777777" w:rsidR="001F7DD4" w:rsidRPr="00A52B25" w:rsidRDefault="001F7DD4" w:rsidP="00672F3A">
      <w:pPr>
        <w:pStyle w:val="Bezmezer"/>
        <w:numPr>
          <w:ilvl w:val="1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V případě, že </w:t>
      </w:r>
      <w:r w:rsidR="00AD5D05" w:rsidRPr="00A52B25">
        <w:rPr>
          <w:rFonts w:ascii="Arial" w:hAnsi="Arial" w:cs="Arial"/>
          <w:sz w:val="20"/>
          <w:szCs w:val="20"/>
        </w:rPr>
        <w:t>S</w:t>
      </w:r>
      <w:r w:rsidR="00E84C57">
        <w:rPr>
          <w:rFonts w:ascii="Arial" w:hAnsi="Arial" w:cs="Arial"/>
          <w:sz w:val="20"/>
          <w:szCs w:val="20"/>
        </w:rPr>
        <w:t>polečnost</w:t>
      </w:r>
      <w:r w:rsidR="00AD5D05" w:rsidRPr="00A52B25">
        <w:rPr>
          <w:rFonts w:ascii="Arial" w:hAnsi="Arial" w:cs="Arial"/>
          <w:sz w:val="20"/>
          <w:szCs w:val="20"/>
        </w:rPr>
        <w:t xml:space="preserve"> </w:t>
      </w:r>
      <w:r w:rsidRPr="00A52B25">
        <w:rPr>
          <w:rFonts w:ascii="Arial" w:hAnsi="Arial" w:cs="Arial"/>
          <w:sz w:val="20"/>
          <w:szCs w:val="20"/>
        </w:rPr>
        <w:t xml:space="preserve">poruší své povinnosti uvedené v bodě 2.2 </w:t>
      </w:r>
      <w:r w:rsidR="00AD5D05" w:rsidRPr="00A52B25">
        <w:rPr>
          <w:rFonts w:ascii="Arial" w:hAnsi="Arial" w:cs="Arial"/>
          <w:sz w:val="20"/>
          <w:szCs w:val="20"/>
        </w:rPr>
        <w:t xml:space="preserve">této smlouvy </w:t>
      </w:r>
      <w:r w:rsidR="00E84C57">
        <w:rPr>
          <w:rFonts w:ascii="Arial" w:hAnsi="Arial" w:cs="Arial"/>
          <w:sz w:val="20"/>
          <w:szCs w:val="20"/>
        </w:rPr>
        <w:t>nebo</w:t>
      </w:r>
      <w:r w:rsidR="00AD5D05" w:rsidRPr="00A52B25">
        <w:rPr>
          <w:rFonts w:ascii="Arial" w:hAnsi="Arial" w:cs="Arial"/>
          <w:sz w:val="20"/>
          <w:szCs w:val="20"/>
        </w:rPr>
        <w:t xml:space="preserve"> MČ Praha 18</w:t>
      </w:r>
      <w:r w:rsidRPr="00A52B25">
        <w:rPr>
          <w:rFonts w:ascii="Arial" w:hAnsi="Arial" w:cs="Arial"/>
          <w:sz w:val="20"/>
          <w:szCs w:val="20"/>
        </w:rPr>
        <w:t xml:space="preserve"> </w:t>
      </w:r>
      <w:r w:rsidR="00AD5D05" w:rsidRPr="00A52B25">
        <w:rPr>
          <w:rFonts w:ascii="Arial" w:hAnsi="Arial" w:cs="Arial"/>
          <w:sz w:val="20"/>
          <w:szCs w:val="20"/>
        </w:rPr>
        <w:t xml:space="preserve">poruší své povinnosti uvedené v bodě 2.3 této smlouvy </w:t>
      </w:r>
      <w:r w:rsidRPr="00A52B25">
        <w:rPr>
          <w:rFonts w:ascii="Arial" w:hAnsi="Arial" w:cs="Arial"/>
          <w:sz w:val="20"/>
          <w:szCs w:val="20"/>
        </w:rPr>
        <w:t xml:space="preserve">a </w:t>
      </w:r>
      <w:r w:rsidR="00E84C57">
        <w:rPr>
          <w:rFonts w:ascii="Arial" w:hAnsi="Arial" w:cs="Arial"/>
          <w:sz w:val="20"/>
          <w:szCs w:val="20"/>
        </w:rPr>
        <w:t xml:space="preserve">porušující strana </w:t>
      </w:r>
      <w:r w:rsidRPr="00A52B25">
        <w:rPr>
          <w:rFonts w:ascii="Arial" w:hAnsi="Arial" w:cs="Arial"/>
          <w:sz w:val="20"/>
          <w:szCs w:val="20"/>
        </w:rPr>
        <w:t xml:space="preserve">tento stav nenapraví ani po výzvě druhé strany s dostatečnou lhůtou k nápravě takového stavu, která nebude kratší než třicet (30) dnů, je druhá ze stran oprávněna od </w:t>
      </w:r>
      <w:r w:rsidR="00AD5D05" w:rsidRPr="00A52B25">
        <w:rPr>
          <w:rFonts w:ascii="Arial" w:hAnsi="Arial" w:cs="Arial"/>
          <w:sz w:val="20"/>
          <w:szCs w:val="20"/>
        </w:rPr>
        <w:t xml:space="preserve">této smlouvy </w:t>
      </w:r>
      <w:r w:rsidRPr="00A52B25">
        <w:rPr>
          <w:rFonts w:ascii="Arial" w:hAnsi="Arial" w:cs="Arial"/>
          <w:sz w:val="20"/>
          <w:szCs w:val="20"/>
        </w:rPr>
        <w:t>odstoupit.</w:t>
      </w:r>
    </w:p>
    <w:p w14:paraId="2EA43798" w14:textId="77777777" w:rsidR="001F7DD4" w:rsidRPr="00A52B25" w:rsidRDefault="001F7DD4" w:rsidP="001F7DD4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6150408" w14:textId="77777777" w:rsidR="003B0FC9" w:rsidRDefault="003B0FC9" w:rsidP="001F7DD4">
      <w:pPr>
        <w:pStyle w:val="Bezmezer"/>
        <w:ind w:left="426" w:hanging="426"/>
        <w:jc w:val="center"/>
        <w:rPr>
          <w:ins w:id="0" w:author="Ondřej Lněnička" w:date="2020-04-15T00:45:00Z"/>
          <w:rFonts w:ascii="Arial" w:hAnsi="Arial" w:cs="Arial"/>
          <w:b/>
          <w:sz w:val="20"/>
          <w:szCs w:val="20"/>
        </w:rPr>
      </w:pPr>
      <w:bookmarkStart w:id="1" w:name="_GoBack"/>
    </w:p>
    <w:bookmarkEnd w:id="1"/>
    <w:p w14:paraId="6CF59BC1" w14:textId="77777777" w:rsidR="001F7DD4" w:rsidRPr="00A52B25" w:rsidRDefault="001F7DD4" w:rsidP="001F7DD4">
      <w:pPr>
        <w:pStyle w:val="Bezmezer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A52B25">
        <w:rPr>
          <w:rFonts w:ascii="Arial" w:hAnsi="Arial" w:cs="Arial"/>
          <w:b/>
          <w:sz w:val="20"/>
          <w:szCs w:val="20"/>
        </w:rPr>
        <w:lastRenderedPageBreak/>
        <w:t xml:space="preserve">Článek </w:t>
      </w:r>
      <w:r w:rsidR="007F5772">
        <w:rPr>
          <w:rFonts w:ascii="Arial" w:hAnsi="Arial" w:cs="Arial"/>
          <w:b/>
          <w:sz w:val="20"/>
          <w:szCs w:val="20"/>
        </w:rPr>
        <w:t>I</w:t>
      </w:r>
      <w:r w:rsidRPr="00A52B25">
        <w:rPr>
          <w:rFonts w:ascii="Arial" w:hAnsi="Arial" w:cs="Arial"/>
          <w:b/>
          <w:sz w:val="20"/>
          <w:szCs w:val="20"/>
        </w:rPr>
        <w:t>V.</w:t>
      </w:r>
    </w:p>
    <w:p w14:paraId="25653DA4" w14:textId="77777777" w:rsidR="001F7DD4" w:rsidRPr="00A52B25" w:rsidRDefault="001F7DD4" w:rsidP="001F7DD4">
      <w:pPr>
        <w:pStyle w:val="Bezmezer"/>
        <w:ind w:left="426" w:hanging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52B25">
        <w:rPr>
          <w:rFonts w:ascii="Arial" w:hAnsi="Arial" w:cs="Arial"/>
          <w:b/>
          <w:sz w:val="20"/>
          <w:szCs w:val="20"/>
          <w:u w:val="single"/>
        </w:rPr>
        <w:t>Závěrečná ustanovení</w:t>
      </w:r>
    </w:p>
    <w:p w14:paraId="37FA803D" w14:textId="77777777" w:rsidR="001F7DD4" w:rsidRPr="00A52B25" w:rsidRDefault="001F7DD4" w:rsidP="001F7DD4">
      <w:pPr>
        <w:pStyle w:val="Bezmezer"/>
        <w:ind w:left="426" w:hanging="426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18A07AB" w14:textId="77777777" w:rsidR="009A036D" w:rsidRPr="00722338" w:rsidRDefault="009A036D" w:rsidP="00CF6334">
      <w:pPr>
        <w:pStyle w:val="Bezmezer"/>
        <w:numPr>
          <w:ilvl w:val="1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22338">
        <w:rPr>
          <w:rFonts w:ascii="Arial" w:hAnsi="Arial" w:cs="Arial"/>
          <w:sz w:val="20"/>
          <w:szCs w:val="20"/>
        </w:rPr>
        <w:t>Smluvní strany prohlašují, že tuto S</w:t>
      </w:r>
      <w:r w:rsidR="00505865" w:rsidRPr="00722338">
        <w:rPr>
          <w:rFonts w:ascii="Arial" w:hAnsi="Arial" w:cs="Arial"/>
          <w:sz w:val="20"/>
          <w:szCs w:val="20"/>
        </w:rPr>
        <w:t>m</w:t>
      </w:r>
      <w:r w:rsidRPr="00722338">
        <w:rPr>
          <w:rFonts w:ascii="Arial" w:hAnsi="Arial" w:cs="Arial"/>
          <w:sz w:val="20"/>
          <w:szCs w:val="20"/>
        </w:rPr>
        <w:t>louvu uzavírají jako odvážnou</w:t>
      </w:r>
      <w:r w:rsidR="00505865" w:rsidRPr="00722338">
        <w:rPr>
          <w:rFonts w:ascii="Arial" w:hAnsi="Arial" w:cs="Arial"/>
          <w:sz w:val="20"/>
          <w:szCs w:val="20"/>
        </w:rPr>
        <w:t xml:space="preserve"> ve smyslu § 2756 zákona č. 89/2012 sb., občanský zákoník, ve znění pozdějších předpisů. </w:t>
      </w:r>
    </w:p>
    <w:p w14:paraId="075523D6" w14:textId="77777777" w:rsidR="007F7DD2" w:rsidRDefault="007F7DD2" w:rsidP="00722338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</w:p>
    <w:p w14:paraId="684C6DC1" w14:textId="77777777" w:rsidR="00746431" w:rsidRDefault="00AD5D05" w:rsidP="00CF6334">
      <w:pPr>
        <w:pStyle w:val="Bezmezer"/>
        <w:numPr>
          <w:ilvl w:val="1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>Tato smlouva</w:t>
      </w:r>
      <w:r w:rsidR="001F7DD4" w:rsidRPr="00A52B25">
        <w:rPr>
          <w:rFonts w:ascii="Arial" w:hAnsi="Arial" w:cs="Arial"/>
          <w:sz w:val="20"/>
          <w:szCs w:val="20"/>
        </w:rPr>
        <w:t xml:space="preserve"> je vyhotoven</w:t>
      </w:r>
      <w:r w:rsidRPr="00A52B25">
        <w:rPr>
          <w:rFonts w:ascii="Arial" w:hAnsi="Arial" w:cs="Arial"/>
          <w:sz w:val="20"/>
          <w:szCs w:val="20"/>
        </w:rPr>
        <w:t>a</w:t>
      </w:r>
      <w:r w:rsidR="001F7DD4" w:rsidRPr="00A52B25">
        <w:rPr>
          <w:rFonts w:ascii="Arial" w:hAnsi="Arial" w:cs="Arial"/>
          <w:sz w:val="20"/>
          <w:szCs w:val="20"/>
        </w:rPr>
        <w:t xml:space="preserve"> ve dvou (2) stejnopisech, z nichž po jednom (1) </w:t>
      </w:r>
      <w:r w:rsidR="00746431">
        <w:rPr>
          <w:rFonts w:ascii="Arial" w:hAnsi="Arial" w:cs="Arial"/>
          <w:sz w:val="20"/>
          <w:szCs w:val="20"/>
        </w:rPr>
        <w:t>obdrží S</w:t>
      </w:r>
      <w:r w:rsidR="00195CBF">
        <w:rPr>
          <w:rFonts w:ascii="Arial" w:hAnsi="Arial" w:cs="Arial"/>
          <w:sz w:val="20"/>
          <w:szCs w:val="20"/>
        </w:rPr>
        <w:t>polečnost</w:t>
      </w:r>
      <w:r w:rsidR="00746431">
        <w:rPr>
          <w:rFonts w:ascii="Arial" w:hAnsi="Arial" w:cs="Arial"/>
          <w:sz w:val="20"/>
          <w:szCs w:val="20"/>
        </w:rPr>
        <w:t xml:space="preserve"> a jedno MČ Praha 18.</w:t>
      </w:r>
    </w:p>
    <w:p w14:paraId="571B7AF9" w14:textId="77777777" w:rsidR="00CF6334" w:rsidRDefault="00CF6334" w:rsidP="00CF6334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</w:p>
    <w:p w14:paraId="544997F2" w14:textId="77777777" w:rsidR="001F7DD4" w:rsidRPr="00CF6334" w:rsidRDefault="001F7DD4" w:rsidP="00CF6334">
      <w:pPr>
        <w:pStyle w:val="Bezmezer"/>
        <w:numPr>
          <w:ilvl w:val="1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F6334">
        <w:rPr>
          <w:rFonts w:ascii="Arial" w:hAnsi="Arial" w:cs="Arial"/>
          <w:sz w:val="20"/>
          <w:szCs w:val="20"/>
        </w:rPr>
        <w:t xml:space="preserve">Nedílnou součástí </w:t>
      </w:r>
      <w:r w:rsidR="00AD5D05" w:rsidRPr="00CF6334">
        <w:rPr>
          <w:rFonts w:ascii="Arial" w:hAnsi="Arial" w:cs="Arial"/>
          <w:sz w:val="20"/>
          <w:szCs w:val="20"/>
        </w:rPr>
        <w:t>této smlouvy</w:t>
      </w:r>
      <w:r w:rsidRPr="00CF6334">
        <w:rPr>
          <w:rFonts w:ascii="Arial" w:hAnsi="Arial" w:cs="Arial"/>
          <w:sz w:val="20"/>
          <w:szCs w:val="20"/>
        </w:rPr>
        <w:t xml:space="preserve"> jsou její následující přílohy: </w:t>
      </w:r>
    </w:p>
    <w:p w14:paraId="7524EBEF" w14:textId="1BDFEF3E" w:rsidR="002720F8" w:rsidRDefault="002720F8" w:rsidP="00CF6334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  <w:r w:rsidRPr="00722338">
        <w:rPr>
          <w:rFonts w:ascii="Arial" w:hAnsi="Arial" w:cs="Arial"/>
          <w:sz w:val="20"/>
          <w:szCs w:val="20"/>
        </w:rPr>
        <w:t>Příloha č. 1 – Výčet pozemků</w:t>
      </w:r>
    </w:p>
    <w:p w14:paraId="2656F190" w14:textId="2DD636D9" w:rsidR="001F7DD4" w:rsidRDefault="00CD65C7" w:rsidP="00CF6334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Příloha </w:t>
      </w:r>
      <w:r w:rsidRPr="00722338">
        <w:rPr>
          <w:rFonts w:ascii="Arial" w:hAnsi="Arial" w:cs="Arial"/>
          <w:sz w:val="20"/>
          <w:szCs w:val="20"/>
        </w:rPr>
        <w:t xml:space="preserve">č. </w:t>
      </w:r>
      <w:r w:rsidR="002720F8" w:rsidRPr="00722338">
        <w:rPr>
          <w:rFonts w:ascii="Arial" w:hAnsi="Arial" w:cs="Arial"/>
          <w:sz w:val="20"/>
          <w:szCs w:val="20"/>
        </w:rPr>
        <w:t xml:space="preserve">2 </w:t>
      </w:r>
      <w:r w:rsidR="00B642EA" w:rsidRPr="00722338">
        <w:rPr>
          <w:rFonts w:ascii="Arial" w:hAnsi="Arial" w:cs="Arial"/>
          <w:sz w:val="20"/>
          <w:szCs w:val="20"/>
        </w:rPr>
        <w:t>–</w:t>
      </w:r>
      <w:r w:rsidR="00D85559">
        <w:rPr>
          <w:rFonts w:ascii="Arial" w:hAnsi="Arial" w:cs="Arial"/>
          <w:sz w:val="20"/>
          <w:szCs w:val="20"/>
        </w:rPr>
        <w:t xml:space="preserve"> </w:t>
      </w:r>
      <w:r w:rsidR="00B642E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ávrh </w:t>
      </w:r>
      <w:r w:rsidR="00CF6334" w:rsidRPr="005D3F9F">
        <w:rPr>
          <w:rFonts w:ascii="Arial" w:hAnsi="Arial" w:cs="Arial"/>
          <w:sz w:val="20"/>
          <w:szCs w:val="20"/>
        </w:rPr>
        <w:t xml:space="preserve">podkladové </w:t>
      </w:r>
      <w:r w:rsidRPr="005D3F9F">
        <w:rPr>
          <w:rFonts w:ascii="Arial" w:hAnsi="Arial" w:cs="Arial"/>
          <w:sz w:val="20"/>
          <w:szCs w:val="20"/>
        </w:rPr>
        <w:t>studie</w:t>
      </w:r>
    </w:p>
    <w:p w14:paraId="55E04581" w14:textId="311782AE" w:rsidR="000F6210" w:rsidRPr="005D3F9F" w:rsidRDefault="000F6210" w:rsidP="00CF6334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  <w:r w:rsidRPr="00722338">
        <w:rPr>
          <w:rFonts w:ascii="Arial" w:hAnsi="Arial" w:cs="Arial"/>
          <w:sz w:val="20"/>
          <w:szCs w:val="20"/>
        </w:rPr>
        <w:t xml:space="preserve">Příloha č. 3 - </w:t>
      </w:r>
      <w:r w:rsidRPr="00722338">
        <w:rPr>
          <w:rFonts w:ascii="Arial" w:hAnsi="Arial" w:cs="Arial"/>
          <w:sz w:val="20"/>
          <w:szCs w:val="20"/>
          <w:lang w:eastAsia="cs-CZ"/>
        </w:rPr>
        <w:t>Znalecký posudek č. 5 731-12-2020</w:t>
      </w:r>
      <w:r w:rsidRPr="000F6210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707DE233" w14:textId="3FE60829" w:rsidR="00CF6334" w:rsidRDefault="00CF6334" w:rsidP="00CF6334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  <w:r w:rsidRPr="005D3F9F">
        <w:rPr>
          <w:rFonts w:ascii="Arial" w:hAnsi="Arial" w:cs="Arial"/>
          <w:sz w:val="20"/>
          <w:szCs w:val="20"/>
        </w:rPr>
        <w:t xml:space="preserve">Příloha č. </w:t>
      </w:r>
      <w:r w:rsidR="000F6210" w:rsidRPr="00722338">
        <w:rPr>
          <w:rFonts w:ascii="Arial" w:hAnsi="Arial" w:cs="Arial"/>
          <w:sz w:val="20"/>
          <w:szCs w:val="20"/>
        </w:rPr>
        <w:t>4</w:t>
      </w:r>
      <w:r w:rsidRPr="005D3F9F">
        <w:rPr>
          <w:rFonts w:ascii="Arial" w:hAnsi="Arial" w:cs="Arial"/>
          <w:sz w:val="20"/>
          <w:szCs w:val="20"/>
        </w:rPr>
        <w:t xml:space="preserve"> – Darovací smlouva</w:t>
      </w:r>
    </w:p>
    <w:p w14:paraId="285BA3E8" w14:textId="77777777" w:rsidR="005D3F9F" w:rsidRPr="005D3F9F" w:rsidRDefault="005D3F9F" w:rsidP="00CF6334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</w:p>
    <w:p w14:paraId="5EABCBFA" w14:textId="77777777" w:rsidR="00095FEB" w:rsidRDefault="00095FEB" w:rsidP="00CF6334">
      <w:pPr>
        <w:pStyle w:val="Bezmezer"/>
        <w:numPr>
          <w:ilvl w:val="1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5D3F9F">
        <w:rPr>
          <w:rFonts w:ascii="Arial" w:hAnsi="Arial" w:cs="Arial"/>
          <w:sz w:val="20"/>
          <w:szCs w:val="20"/>
        </w:rPr>
        <w:t>Je-li jakékoliv ujednání této Smlouvy o spolupráci neplatné</w:t>
      </w:r>
      <w:r w:rsidRPr="00A52B25">
        <w:rPr>
          <w:rFonts w:ascii="Arial" w:hAnsi="Arial" w:cs="Arial"/>
          <w:sz w:val="20"/>
          <w:szCs w:val="20"/>
        </w:rPr>
        <w:t>, neúčinné, zdánlivé nebo jinak nevynutitelné nebo se takovým stane, nebude to mít vliv na platnost, účinnost a vynutitelnost dalších ujednání, lze-li toto ujednání oddělit od této smlouvy jako celku. Smluvní strany se zavazují vyvinout veškeré úsilí nahradit takové neplatné, odporovatelné, zdánlivé nebo nevynutitelné ujednání ujednáním novým, které bude svým obsahem a účinkem co nejbližší obsahu a účelu neplatného, neúčinného, zdánlivého, odporovatelného anebo nevynutitelného ujednání.</w:t>
      </w:r>
    </w:p>
    <w:p w14:paraId="7FBD27B5" w14:textId="77777777" w:rsidR="00CF6334" w:rsidRDefault="00CF6334" w:rsidP="00CF6334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</w:p>
    <w:p w14:paraId="16A94E8E" w14:textId="1F85339F" w:rsidR="004841E9" w:rsidRDefault="004841E9" w:rsidP="00CF6334">
      <w:pPr>
        <w:pStyle w:val="Bezmezer"/>
        <w:numPr>
          <w:ilvl w:val="1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F6334">
        <w:rPr>
          <w:rFonts w:ascii="Arial" w:hAnsi="Arial" w:cs="Arial"/>
          <w:sz w:val="20"/>
          <w:szCs w:val="20"/>
        </w:rPr>
        <w:t>Smluvní strany se dohodly, že tato smlouva je závazná rovněž pro právní nástupce smluvních stran této smlouvy, přičemž S</w:t>
      </w:r>
      <w:r w:rsidR="00195CBF" w:rsidRPr="00CF6334">
        <w:rPr>
          <w:rFonts w:ascii="Arial" w:hAnsi="Arial" w:cs="Arial"/>
          <w:sz w:val="20"/>
          <w:szCs w:val="20"/>
        </w:rPr>
        <w:t>polečnost</w:t>
      </w:r>
      <w:r w:rsidRPr="00CF6334">
        <w:rPr>
          <w:rFonts w:ascii="Arial" w:hAnsi="Arial" w:cs="Arial"/>
          <w:sz w:val="20"/>
          <w:szCs w:val="20"/>
        </w:rPr>
        <w:t xml:space="preserve"> se zavazuje zajistit, že v případě přechodu</w:t>
      </w:r>
      <w:r w:rsidR="008D65C3" w:rsidRPr="00CF6334">
        <w:rPr>
          <w:rFonts w:ascii="Arial" w:hAnsi="Arial" w:cs="Arial"/>
          <w:sz w:val="20"/>
          <w:szCs w:val="20"/>
        </w:rPr>
        <w:t xml:space="preserve"> či převodu</w:t>
      </w:r>
      <w:r w:rsidRPr="00CF6334">
        <w:rPr>
          <w:rFonts w:ascii="Arial" w:hAnsi="Arial" w:cs="Arial"/>
          <w:sz w:val="20"/>
          <w:szCs w:val="20"/>
        </w:rPr>
        <w:t xml:space="preserve"> Pozemků </w:t>
      </w:r>
      <w:r w:rsidR="00F35FA2" w:rsidRPr="00CF6334">
        <w:rPr>
          <w:rFonts w:ascii="Arial" w:hAnsi="Arial" w:cs="Arial"/>
          <w:sz w:val="20"/>
          <w:szCs w:val="20"/>
        </w:rPr>
        <w:t xml:space="preserve">(popř. částí Pozemků) </w:t>
      </w:r>
      <w:r w:rsidRPr="00CF6334">
        <w:rPr>
          <w:rFonts w:ascii="Arial" w:hAnsi="Arial" w:cs="Arial"/>
          <w:sz w:val="20"/>
          <w:szCs w:val="20"/>
        </w:rPr>
        <w:t>na třetí osobu, přejdou na takovou třetí osobu rovněž</w:t>
      </w:r>
      <w:r w:rsidR="00746431" w:rsidRPr="00CF6334">
        <w:rPr>
          <w:rFonts w:ascii="Arial" w:hAnsi="Arial" w:cs="Arial"/>
          <w:sz w:val="20"/>
          <w:szCs w:val="20"/>
        </w:rPr>
        <w:t xml:space="preserve"> práva a</w:t>
      </w:r>
      <w:r w:rsidRPr="00CF6334">
        <w:rPr>
          <w:rFonts w:ascii="Arial" w:hAnsi="Arial" w:cs="Arial"/>
          <w:sz w:val="20"/>
          <w:szCs w:val="20"/>
        </w:rPr>
        <w:t xml:space="preserve"> povinnosti S</w:t>
      </w:r>
      <w:r w:rsidR="00195CBF" w:rsidRPr="00CF6334">
        <w:rPr>
          <w:rFonts w:ascii="Arial" w:hAnsi="Arial" w:cs="Arial"/>
          <w:sz w:val="20"/>
          <w:szCs w:val="20"/>
        </w:rPr>
        <w:t>polečnosti</w:t>
      </w:r>
      <w:r w:rsidRPr="00CF6334">
        <w:rPr>
          <w:rFonts w:ascii="Arial" w:hAnsi="Arial" w:cs="Arial"/>
          <w:sz w:val="20"/>
          <w:szCs w:val="20"/>
        </w:rPr>
        <w:t xml:space="preserve"> z této smlouvy. </w:t>
      </w:r>
    </w:p>
    <w:p w14:paraId="7837648A" w14:textId="77777777" w:rsidR="00CF6334" w:rsidRDefault="00CF6334" w:rsidP="00CF6334">
      <w:pPr>
        <w:pStyle w:val="Odstavecseseznamem"/>
        <w:rPr>
          <w:rFonts w:ascii="Arial" w:hAnsi="Arial" w:cs="Arial"/>
          <w:sz w:val="20"/>
          <w:szCs w:val="20"/>
        </w:rPr>
      </w:pPr>
    </w:p>
    <w:p w14:paraId="001902DD" w14:textId="77777777" w:rsidR="001F7DD4" w:rsidRDefault="001F7DD4" w:rsidP="00CF6334">
      <w:pPr>
        <w:pStyle w:val="Bezmezer"/>
        <w:numPr>
          <w:ilvl w:val="1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F6334">
        <w:rPr>
          <w:rFonts w:ascii="Arial" w:hAnsi="Arial" w:cs="Arial"/>
          <w:sz w:val="20"/>
          <w:szCs w:val="20"/>
        </w:rPr>
        <w:t>Strany shodně prohlašují, že si tuto smlouvu před jejím podpisem přečetly, jejímu obsahu rozumí a souhlasí s ním a na důkaz toho připojují své podpisy.</w:t>
      </w:r>
    </w:p>
    <w:p w14:paraId="5A8F8E28" w14:textId="77777777" w:rsidR="00CF6334" w:rsidRDefault="00CF6334" w:rsidP="00CF6334">
      <w:pPr>
        <w:pStyle w:val="Odstavecseseznamem"/>
        <w:rPr>
          <w:rFonts w:ascii="Arial" w:hAnsi="Arial" w:cs="Arial"/>
          <w:sz w:val="20"/>
          <w:szCs w:val="20"/>
        </w:rPr>
      </w:pPr>
    </w:p>
    <w:p w14:paraId="504D8560" w14:textId="77777777" w:rsidR="00095FEB" w:rsidRDefault="00095FEB" w:rsidP="00CF6334">
      <w:pPr>
        <w:pStyle w:val="Bezmezer"/>
        <w:numPr>
          <w:ilvl w:val="1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F6334">
        <w:rPr>
          <w:rFonts w:ascii="Arial" w:hAnsi="Arial" w:cs="Arial"/>
          <w:sz w:val="20"/>
          <w:szCs w:val="20"/>
        </w:rPr>
        <w:t>Smluvní strany berou na vědomí, že MČ Praha 18 je povinna na dotaz třetí osoby poskytovat informace podle ustanovení zákona č. 106/1999 Sb., o svobodném přístupu k informacím, v platném znění, a souhlasí s tím, aby veškeré informace, s výjimkou osobních údajů, byly poskytnuty třetím osobám, pokud si je vyžádají, a též prohlašují, že nic z obsahu této Smlouvy nepovažují za důvěrné ani obchodní tajemství a souhlasí se zařazením této Smlouvy do veřejně volně přístupné databáze smluv MČ Praha 18, která je veřejně přístupná a která obsahuje údaje o smluvních stranách, číselné označení této Smlouvy, datum, jejího podpisu a text této Smlouvy, včetně případných příloh.</w:t>
      </w:r>
    </w:p>
    <w:p w14:paraId="49028A1E" w14:textId="77777777" w:rsidR="00CF6334" w:rsidRDefault="00CF6334" w:rsidP="00CF6334">
      <w:pPr>
        <w:pStyle w:val="Odstavecseseznamem"/>
        <w:rPr>
          <w:rFonts w:ascii="Arial" w:hAnsi="Arial" w:cs="Arial"/>
          <w:sz w:val="20"/>
          <w:szCs w:val="20"/>
        </w:rPr>
      </w:pPr>
    </w:p>
    <w:p w14:paraId="01797D5D" w14:textId="77777777" w:rsidR="00195CBF" w:rsidRPr="00CF6334" w:rsidRDefault="00195CBF" w:rsidP="00CF6334">
      <w:pPr>
        <w:pStyle w:val="Bezmezer"/>
        <w:numPr>
          <w:ilvl w:val="1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F6334">
        <w:rPr>
          <w:rFonts w:ascii="Arial" w:hAnsi="Arial" w:cs="Arial"/>
          <w:sz w:val="20"/>
          <w:szCs w:val="20"/>
        </w:rPr>
        <w:t xml:space="preserve">V souladu s ustanovením § 43 zákona č. 131/2000 Sb., o hlavním městě Praze, ve znění pozdějších předpisů tímto Městská část potvrzuje, že uzavření této smlouvy schválila </w:t>
      </w:r>
      <w:r w:rsidRPr="00D85559">
        <w:rPr>
          <w:rFonts w:ascii="Arial" w:hAnsi="Arial"/>
          <w:sz w:val="20"/>
          <w:highlight w:val="green"/>
        </w:rPr>
        <w:t>Rada MČ Praha 18 usnesením č. xxxx ze dne xy. xy. 2020 a Zastupitelstvo MČ Praha 18 usnesením č. xxxx ze dne xy. xy. 2020</w:t>
      </w:r>
      <w:r w:rsidRPr="00CF6334">
        <w:rPr>
          <w:rFonts w:ascii="Arial" w:hAnsi="Arial"/>
          <w:sz w:val="20"/>
          <w:highlight w:val="yellow"/>
        </w:rPr>
        <w:t>.</w:t>
      </w:r>
    </w:p>
    <w:p w14:paraId="2CCB11CF" w14:textId="77777777" w:rsidR="00CF6334" w:rsidRDefault="00CF6334" w:rsidP="00CF6334">
      <w:pPr>
        <w:pStyle w:val="Odstavecseseznamem"/>
        <w:rPr>
          <w:rFonts w:ascii="Arial" w:hAnsi="Arial" w:cs="Arial"/>
          <w:sz w:val="20"/>
          <w:szCs w:val="20"/>
        </w:rPr>
      </w:pPr>
    </w:p>
    <w:p w14:paraId="0576EE72" w14:textId="77777777" w:rsidR="00195CBF" w:rsidRPr="00CF6334" w:rsidRDefault="00195CBF" w:rsidP="00CF6334">
      <w:pPr>
        <w:pStyle w:val="Bezmezer"/>
        <w:numPr>
          <w:ilvl w:val="1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F6334">
        <w:rPr>
          <w:rFonts w:ascii="Arial" w:hAnsi="Arial" w:cs="Arial"/>
          <w:sz w:val="20"/>
          <w:szCs w:val="20"/>
        </w:rPr>
        <w:t>Smlouva nabývá platnosti dnem podpisu všemi stranami a účinnosti dnem zveřejnění v registru smluv dle zákona č. 340/2015 Sb., o zvláštních podmínkách účinnosti některých smluv, uveřejňování těchto smluv a o registru smluv (zákon o registru smluv). Strany sjednávají, že uveřejnění smlouvy v registru smluv dle zákona č. 340/2015 Sb., o zvláštních podmínkách účinnosti některých smluv, uveřejňování těchto smluv a o registru smluv (zákon o registru smluv) zajistí MČ Praha 18.</w:t>
      </w:r>
    </w:p>
    <w:p w14:paraId="3EA64BE4" w14:textId="77777777" w:rsidR="00095FEB" w:rsidRPr="00A52B25" w:rsidRDefault="00095FEB" w:rsidP="002A152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CBA3C11" w14:textId="77777777" w:rsidR="001F7DD4" w:rsidRPr="00A52B25" w:rsidRDefault="001F7DD4" w:rsidP="001F7DD4">
      <w:pPr>
        <w:pStyle w:val="Bezmezer"/>
        <w:ind w:left="426" w:hanging="426"/>
        <w:rPr>
          <w:rFonts w:ascii="Arial" w:hAnsi="Arial" w:cs="Arial"/>
          <w:sz w:val="20"/>
          <w:szCs w:val="20"/>
        </w:rPr>
      </w:pPr>
    </w:p>
    <w:p w14:paraId="5F9F05E1" w14:textId="77777777" w:rsidR="001F7DD4" w:rsidRPr="00A52B25" w:rsidRDefault="001F7DD4" w:rsidP="001F7DD4">
      <w:pPr>
        <w:pStyle w:val="Bezmezer"/>
        <w:ind w:left="426" w:hanging="426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V Praze dne: </w:t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  <w:t>V Praze dne:</w:t>
      </w:r>
    </w:p>
    <w:p w14:paraId="72B1814C" w14:textId="77777777" w:rsidR="001F7DD4" w:rsidRPr="00A52B25" w:rsidRDefault="001F7DD4" w:rsidP="001F7DD4">
      <w:pPr>
        <w:pStyle w:val="Bezmezer"/>
        <w:rPr>
          <w:rFonts w:ascii="Arial" w:hAnsi="Arial" w:cs="Arial"/>
          <w:sz w:val="20"/>
          <w:szCs w:val="20"/>
        </w:rPr>
      </w:pPr>
    </w:p>
    <w:p w14:paraId="1EBA246B" w14:textId="77777777" w:rsidR="001F7DD4" w:rsidRPr="00A52B25" w:rsidRDefault="001F7DD4" w:rsidP="001F7DD4">
      <w:pPr>
        <w:pStyle w:val="Bezmezer"/>
        <w:ind w:left="426" w:hanging="426"/>
        <w:rPr>
          <w:rFonts w:ascii="Arial" w:hAnsi="Arial" w:cs="Arial"/>
          <w:sz w:val="20"/>
          <w:szCs w:val="20"/>
        </w:rPr>
      </w:pPr>
    </w:p>
    <w:p w14:paraId="6613CE3F" w14:textId="77777777" w:rsidR="001F7DD4" w:rsidRPr="00A52B25" w:rsidRDefault="001F7DD4" w:rsidP="001F7DD4">
      <w:pPr>
        <w:pStyle w:val="Bezmezer"/>
        <w:ind w:left="426" w:hanging="426"/>
        <w:rPr>
          <w:rFonts w:ascii="Arial" w:hAnsi="Arial" w:cs="Arial"/>
          <w:sz w:val="20"/>
          <w:szCs w:val="20"/>
        </w:rPr>
      </w:pPr>
    </w:p>
    <w:p w14:paraId="20DC3BA1" w14:textId="77777777" w:rsidR="001F7DD4" w:rsidRPr="00A52B25" w:rsidRDefault="001F7DD4" w:rsidP="001F7DD4">
      <w:pPr>
        <w:pStyle w:val="Bezmezer"/>
        <w:ind w:left="426" w:hanging="426"/>
        <w:rPr>
          <w:rFonts w:ascii="Arial" w:hAnsi="Arial" w:cs="Arial"/>
          <w:sz w:val="20"/>
          <w:szCs w:val="20"/>
        </w:rPr>
      </w:pPr>
    </w:p>
    <w:p w14:paraId="3BE842D1" w14:textId="77777777" w:rsidR="001F7DD4" w:rsidRPr="00A52B25" w:rsidRDefault="001F7DD4" w:rsidP="001F7DD4">
      <w:pPr>
        <w:pStyle w:val="Bezmezer"/>
        <w:ind w:left="426" w:hanging="426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>____________________________</w:t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  <w:t>____________________________</w:t>
      </w:r>
    </w:p>
    <w:p w14:paraId="58580FA9" w14:textId="77777777" w:rsidR="001F7DD4" w:rsidRPr="00A52B25" w:rsidRDefault="00CF6334" w:rsidP="001F7DD4">
      <w:pPr>
        <w:rPr>
          <w:rStyle w:val="st"/>
          <w:rFonts w:ascii="Arial" w:hAnsi="Arial" w:cs="Arial"/>
          <w:b/>
          <w:sz w:val="20"/>
          <w:szCs w:val="20"/>
        </w:rPr>
      </w:pPr>
      <w:r>
        <w:rPr>
          <w:rStyle w:val="st"/>
          <w:rFonts w:ascii="Arial" w:hAnsi="Arial" w:cs="Arial"/>
          <w:b/>
          <w:bCs/>
          <w:sz w:val="20"/>
          <w:szCs w:val="20"/>
        </w:rPr>
        <w:t xml:space="preserve">Letňany </w:t>
      </w:r>
      <w:r w:rsidR="00A11025">
        <w:rPr>
          <w:rStyle w:val="st"/>
          <w:rFonts w:ascii="Arial" w:hAnsi="Arial" w:cs="Arial"/>
          <w:b/>
          <w:bCs/>
          <w:sz w:val="20"/>
          <w:szCs w:val="20"/>
        </w:rPr>
        <w:t>R</w:t>
      </w:r>
      <w:r>
        <w:rPr>
          <w:rStyle w:val="st"/>
          <w:rFonts w:ascii="Arial" w:hAnsi="Arial" w:cs="Arial"/>
          <w:b/>
          <w:bCs/>
          <w:sz w:val="20"/>
          <w:szCs w:val="20"/>
        </w:rPr>
        <w:t>ozvoj s.r.o.</w:t>
      </w:r>
      <w:r w:rsidR="001F7DD4" w:rsidRPr="00A52B25">
        <w:rPr>
          <w:rFonts w:ascii="Arial" w:hAnsi="Arial" w:cs="Arial"/>
          <w:sz w:val="20"/>
          <w:szCs w:val="20"/>
        </w:rPr>
        <w:t xml:space="preserve"> </w:t>
      </w:r>
      <w:r w:rsidR="001F7DD4" w:rsidRPr="00A52B25">
        <w:rPr>
          <w:rFonts w:ascii="Arial" w:hAnsi="Arial" w:cs="Arial"/>
          <w:sz w:val="20"/>
          <w:szCs w:val="20"/>
        </w:rPr>
        <w:tab/>
      </w:r>
      <w:r w:rsidR="001F7DD4" w:rsidRPr="00A52B25">
        <w:rPr>
          <w:rFonts w:ascii="Arial" w:hAnsi="Arial" w:cs="Arial"/>
          <w:sz w:val="20"/>
          <w:szCs w:val="20"/>
        </w:rPr>
        <w:tab/>
      </w:r>
      <w:r w:rsidR="001F7DD4" w:rsidRPr="00A52B25">
        <w:rPr>
          <w:rFonts w:ascii="Arial" w:hAnsi="Arial" w:cs="Arial"/>
          <w:sz w:val="20"/>
          <w:szCs w:val="20"/>
        </w:rPr>
        <w:tab/>
      </w:r>
      <w:r w:rsidR="001F7DD4" w:rsidRPr="00A52B25">
        <w:rPr>
          <w:rFonts w:ascii="Arial" w:hAnsi="Arial" w:cs="Arial"/>
          <w:sz w:val="20"/>
          <w:szCs w:val="20"/>
        </w:rPr>
        <w:tab/>
      </w:r>
      <w:r w:rsidR="001F7DD4" w:rsidRPr="00A52B25">
        <w:rPr>
          <w:rFonts w:ascii="Arial" w:hAnsi="Arial" w:cs="Arial"/>
          <w:sz w:val="20"/>
          <w:szCs w:val="20"/>
        </w:rPr>
        <w:tab/>
      </w:r>
      <w:r w:rsidR="00746431">
        <w:rPr>
          <w:rFonts w:ascii="Arial" w:hAnsi="Arial" w:cs="Arial"/>
          <w:sz w:val="20"/>
          <w:szCs w:val="20"/>
        </w:rPr>
        <w:tab/>
      </w:r>
      <w:r w:rsidR="00746431">
        <w:rPr>
          <w:rStyle w:val="st"/>
          <w:rFonts w:ascii="Arial" w:hAnsi="Arial" w:cs="Arial"/>
          <w:b/>
          <w:sz w:val="20"/>
          <w:szCs w:val="20"/>
        </w:rPr>
        <w:t>Městská část Praha 18</w:t>
      </w:r>
    </w:p>
    <w:p w14:paraId="455DA807" w14:textId="77777777" w:rsidR="00A32B7E" w:rsidRPr="00A52B25" w:rsidRDefault="001F7DD4" w:rsidP="00E1628A">
      <w:pPr>
        <w:pStyle w:val="Bezmezer"/>
        <w:rPr>
          <w:rFonts w:ascii="Arial" w:hAnsi="Arial" w:cs="Arial"/>
          <w:sz w:val="20"/>
          <w:szCs w:val="20"/>
        </w:rPr>
      </w:pPr>
      <w:r w:rsidRPr="00A52B25">
        <w:rPr>
          <w:rFonts w:ascii="Arial" w:hAnsi="Arial" w:cs="Arial"/>
          <w:sz w:val="20"/>
          <w:szCs w:val="20"/>
        </w:rPr>
        <w:t xml:space="preserve">zast. </w:t>
      </w:r>
      <w:r w:rsidRPr="00A52B25">
        <w:rPr>
          <w:rStyle w:val="st"/>
          <w:rFonts w:ascii="Arial" w:hAnsi="Arial" w:cs="Arial"/>
          <w:sz w:val="20"/>
          <w:szCs w:val="20"/>
          <w:highlight w:val="yellow"/>
        </w:rPr>
        <w:t>[*]</w:t>
      </w:r>
      <w:r w:rsidRPr="00A52B25">
        <w:rPr>
          <w:rStyle w:val="st"/>
          <w:rFonts w:ascii="Arial" w:hAnsi="Arial" w:cs="Arial"/>
          <w:sz w:val="20"/>
          <w:szCs w:val="20"/>
          <w:highlight w:val="yellow"/>
        </w:rPr>
        <w:tab/>
      </w:r>
      <w:r w:rsidRPr="00A52B25">
        <w:rPr>
          <w:rStyle w:val="st"/>
          <w:rFonts w:ascii="Arial" w:hAnsi="Arial" w:cs="Arial"/>
          <w:sz w:val="20"/>
          <w:szCs w:val="20"/>
          <w:highlight w:val="yellow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Pr="00A52B25">
        <w:rPr>
          <w:rFonts w:ascii="Arial" w:hAnsi="Arial" w:cs="Arial"/>
          <w:sz w:val="20"/>
          <w:szCs w:val="20"/>
        </w:rPr>
        <w:tab/>
      </w:r>
      <w:r w:rsidR="00746431">
        <w:rPr>
          <w:rFonts w:ascii="Arial" w:hAnsi="Arial" w:cs="Arial"/>
          <w:sz w:val="20"/>
          <w:szCs w:val="20"/>
        </w:rPr>
        <w:tab/>
      </w:r>
      <w:r w:rsidR="00095FEB" w:rsidRPr="00A52B25">
        <w:rPr>
          <w:rFonts w:ascii="Arial" w:hAnsi="Arial" w:cs="Arial"/>
          <w:sz w:val="20"/>
          <w:szCs w:val="20"/>
        </w:rPr>
        <w:t xml:space="preserve">zast. </w:t>
      </w:r>
      <w:r w:rsidR="00095FEB" w:rsidRPr="00A52B25">
        <w:rPr>
          <w:rStyle w:val="st"/>
          <w:rFonts w:ascii="Arial" w:hAnsi="Arial" w:cs="Arial"/>
          <w:sz w:val="20"/>
          <w:szCs w:val="20"/>
          <w:highlight w:val="yellow"/>
        </w:rPr>
        <w:t>[*]</w:t>
      </w:r>
    </w:p>
    <w:sectPr w:rsidR="00A32B7E" w:rsidRPr="00A52B25" w:rsidSect="00973E8B">
      <w:footerReference w:type="default" r:id="rId8"/>
      <w:pgSz w:w="11900" w:h="16840"/>
      <w:pgMar w:top="1417" w:right="1410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EBA00" w16cex:dateUtc="2020-04-13T08:14:00Z"/>
  <w16cex:commentExtensible w16cex:durableId="223ED386" w16cex:dateUtc="2020-04-13T10:03:00Z"/>
  <w16cex:commentExtensible w16cex:durableId="223ED7BE" w16cex:dateUtc="2020-04-13T10:21:00Z"/>
  <w16cex:commentExtensible w16cex:durableId="223ED9B2" w16cex:dateUtc="2020-04-13T1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D62806" w16cid:durableId="223EBA00"/>
  <w16cid:commentId w16cid:paraId="3503E205" w16cid:durableId="223EB9DD"/>
  <w16cid:commentId w16cid:paraId="53C525A6" w16cid:durableId="223ED386"/>
  <w16cid:commentId w16cid:paraId="3FDD8AC1" w16cid:durableId="223ED7BE"/>
  <w16cid:commentId w16cid:paraId="2364E944" w16cid:durableId="223ED9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B1A9A" w14:textId="77777777" w:rsidR="00793F5C" w:rsidRDefault="00793F5C" w:rsidP="00A873A5">
      <w:r>
        <w:separator/>
      </w:r>
    </w:p>
  </w:endnote>
  <w:endnote w:type="continuationSeparator" w:id="0">
    <w:p w14:paraId="16CA2A2E" w14:textId="77777777" w:rsidR="00793F5C" w:rsidRDefault="00793F5C" w:rsidP="00A87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5056440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A478C3" w14:textId="77777777" w:rsidR="00F6449D" w:rsidRPr="00A873A5" w:rsidRDefault="00F6449D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3A5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A873A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873A5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873A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3349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7</w:t>
            </w:r>
            <w:r w:rsidRPr="00A873A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873A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873A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873A5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873A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3349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7</w:t>
            </w:r>
            <w:r w:rsidRPr="00A873A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2B997F3" w14:textId="77777777" w:rsidR="00F6449D" w:rsidRDefault="00F644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66573" w14:textId="77777777" w:rsidR="00793F5C" w:rsidRDefault="00793F5C" w:rsidP="00A873A5">
      <w:r>
        <w:separator/>
      </w:r>
    </w:p>
  </w:footnote>
  <w:footnote w:type="continuationSeparator" w:id="0">
    <w:p w14:paraId="324F7CC3" w14:textId="77777777" w:rsidR="00793F5C" w:rsidRDefault="00793F5C" w:rsidP="00A87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6B1"/>
    <w:multiLevelType w:val="multilevel"/>
    <w:tmpl w:val="39C6B03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020E8C"/>
    <w:multiLevelType w:val="hybridMultilevel"/>
    <w:tmpl w:val="28E8D6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E1024"/>
    <w:multiLevelType w:val="hybridMultilevel"/>
    <w:tmpl w:val="1C04420E"/>
    <w:lvl w:ilvl="0" w:tplc="895AB3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447E20"/>
    <w:multiLevelType w:val="hybridMultilevel"/>
    <w:tmpl w:val="B464FD88"/>
    <w:lvl w:ilvl="0" w:tplc="4E6C1DD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EC16A63C">
      <w:numFmt w:val="bullet"/>
      <w:lvlText w:val="-"/>
      <w:lvlJc w:val="left"/>
      <w:pPr>
        <w:ind w:left="2073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0582C94"/>
    <w:multiLevelType w:val="multilevel"/>
    <w:tmpl w:val="C978A62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C90399"/>
    <w:multiLevelType w:val="multilevel"/>
    <w:tmpl w:val="CE52BD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9B671E"/>
    <w:multiLevelType w:val="multilevel"/>
    <w:tmpl w:val="5F3C17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FA50DC"/>
    <w:multiLevelType w:val="hybridMultilevel"/>
    <w:tmpl w:val="66D67B6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7">
      <w:start w:val="1"/>
      <w:numFmt w:val="lowerLetter"/>
      <w:lvlText w:val="%2)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C503451"/>
    <w:multiLevelType w:val="hybridMultilevel"/>
    <w:tmpl w:val="A412C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617FE"/>
    <w:multiLevelType w:val="multilevel"/>
    <w:tmpl w:val="35AC4F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8E42D2"/>
    <w:multiLevelType w:val="hybridMultilevel"/>
    <w:tmpl w:val="4B320FE2"/>
    <w:lvl w:ilvl="0" w:tplc="040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1" w15:restartNumberingAfterBreak="0">
    <w:nsid w:val="33F916A5"/>
    <w:multiLevelType w:val="multilevel"/>
    <w:tmpl w:val="EC7CF7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473649F"/>
    <w:multiLevelType w:val="hybridMultilevel"/>
    <w:tmpl w:val="133AF0CC"/>
    <w:lvl w:ilvl="0" w:tplc="6ABA011E">
      <w:start w:val="6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380733E5"/>
    <w:multiLevelType w:val="multilevel"/>
    <w:tmpl w:val="260043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CF538C"/>
    <w:multiLevelType w:val="hybridMultilevel"/>
    <w:tmpl w:val="CAC47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F5476"/>
    <w:multiLevelType w:val="hybridMultilevel"/>
    <w:tmpl w:val="5B04FA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46620"/>
    <w:multiLevelType w:val="multilevel"/>
    <w:tmpl w:val="2C7858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B2286D"/>
    <w:multiLevelType w:val="multilevel"/>
    <w:tmpl w:val="36B676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2C50C96"/>
    <w:multiLevelType w:val="multilevel"/>
    <w:tmpl w:val="F87A0D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7BE5693"/>
    <w:multiLevelType w:val="hybridMultilevel"/>
    <w:tmpl w:val="E660980A"/>
    <w:lvl w:ilvl="0" w:tplc="93DCE68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C0C7459"/>
    <w:multiLevelType w:val="multilevel"/>
    <w:tmpl w:val="847639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D7E01D0"/>
    <w:multiLevelType w:val="multilevel"/>
    <w:tmpl w:val="AB7AF87C"/>
    <w:lvl w:ilvl="0">
      <w:start w:val="1"/>
      <w:numFmt w:val="decimal"/>
      <w:pStyle w:val="RadekL1"/>
      <w:suff w:val="nothing"/>
      <w:lvlText w:val="Článek %1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pStyle w:val="RadekL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pStyle w:val="RadekL3"/>
      <w:lvlText w:val="%3)"/>
      <w:lvlJc w:val="left"/>
      <w:pPr>
        <w:tabs>
          <w:tab w:val="num" w:pos="1440"/>
        </w:tabs>
        <w:ind w:left="1440" w:hanging="720"/>
      </w:pPr>
      <w:rPr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lowerRoman"/>
      <w:pStyle w:val="RadekL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sz w:val="24"/>
        <w:szCs w:val="24"/>
        <w:u w:val="none"/>
        <w:effect w:val="none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0" w:firstLine="3600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u w:val="none"/>
        <w:effect w:val="none"/>
      </w:rPr>
    </w:lvl>
    <w:lvl w:ilvl="6">
      <w:start w:val="1"/>
      <w:numFmt w:val="lowerLetter"/>
      <w:lvlText w:val="(%7)"/>
      <w:lvlJc w:val="left"/>
      <w:pPr>
        <w:tabs>
          <w:tab w:val="num" w:pos="2160"/>
        </w:tabs>
        <w:ind w:left="0" w:firstLine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auto"/>
        <w:u w:val="none"/>
        <w:effect w:val="none"/>
      </w:rPr>
    </w:lvl>
    <w:lvl w:ilvl="7">
      <w:start w:val="1"/>
      <w:numFmt w:val="lowerRoman"/>
      <w:lvlText w:val="(%8)"/>
      <w:lvlJc w:val="left"/>
      <w:pPr>
        <w:tabs>
          <w:tab w:val="num" w:pos="2880"/>
        </w:tabs>
        <w:ind w:left="0" w:firstLine="21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auto"/>
        <w:u w:val="none"/>
        <w:effect w:val="none"/>
      </w:rPr>
    </w:lvl>
    <w:lvl w:ilvl="8">
      <w:start w:val="1"/>
      <w:numFmt w:val="decimal"/>
      <w:lvlText w:val="(%9)"/>
      <w:lvlJc w:val="left"/>
      <w:pPr>
        <w:tabs>
          <w:tab w:val="num" w:pos="3600"/>
        </w:tabs>
        <w:ind w:left="0" w:firstLine="28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auto"/>
        <w:u w:val="none"/>
        <w:effect w:val="none"/>
      </w:rPr>
    </w:lvl>
  </w:abstractNum>
  <w:abstractNum w:abstractNumId="22" w15:restartNumberingAfterBreak="0">
    <w:nsid w:val="683B61CE"/>
    <w:multiLevelType w:val="hybridMultilevel"/>
    <w:tmpl w:val="D1F4394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6F61E2"/>
    <w:multiLevelType w:val="hybridMultilevel"/>
    <w:tmpl w:val="B25291DE"/>
    <w:lvl w:ilvl="0" w:tplc="1D72E03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16"/>
  </w:num>
  <w:num w:numId="9">
    <w:abstractNumId w:val="14"/>
  </w:num>
  <w:num w:numId="10">
    <w:abstractNumId w:val="13"/>
  </w:num>
  <w:num w:numId="11">
    <w:abstractNumId w:val="9"/>
  </w:num>
  <w:num w:numId="12">
    <w:abstractNumId w:val="20"/>
  </w:num>
  <w:num w:numId="13">
    <w:abstractNumId w:val="17"/>
  </w:num>
  <w:num w:numId="14">
    <w:abstractNumId w:val="1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2"/>
  </w:num>
  <w:num w:numId="19">
    <w:abstractNumId w:val="23"/>
  </w:num>
  <w:num w:numId="20">
    <w:abstractNumId w:val="2"/>
  </w:num>
  <w:num w:numId="21">
    <w:abstractNumId w:val="3"/>
  </w:num>
  <w:num w:numId="22">
    <w:abstractNumId w:val="10"/>
  </w:num>
  <w:num w:numId="23">
    <w:abstractNumId w:val="19"/>
  </w:num>
  <w:num w:numId="24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ndřej Lněnička">
    <w15:presenceInfo w15:providerId="AD" w15:userId="S-1-5-21-2025442085-3933630298-1661972675-11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FE"/>
    <w:rsid w:val="0000171C"/>
    <w:rsid w:val="00005570"/>
    <w:rsid w:val="000153CD"/>
    <w:rsid w:val="000215AA"/>
    <w:rsid w:val="000215D2"/>
    <w:rsid w:val="00024F9B"/>
    <w:rsid w:val="00026B0F"/>
    <w:rsid w:val="00027611"/>
    <w:rsid w:val="00031D90"/>
    <w:rsid w:val="000510FF"/>
    <w:rsid w:val="000523C6"/>
    <w:rsid w:val="00060596"/>
    <w:rsid w:val="00066E94"/>
    <w:rsid w:val="00073E2E"/>
    <w:rsid w:val="00082CA5"/>
    <w:rsid w:val="00091548"/>
    <w:rsid w:val="00094E7C"/>
    <w:rsid w:val="00095FEB"/>
    <w:rsid w:val="00097E45"/>
    <w:rsid w:val="000A0D56"/>
    <w:rsid w:val="000B2545"/>
    <w:rsid w:val="000C2CBF"/>
    <w:rsid w:val="000C44F9"/>
    <w:rsid w:val="000C6983"/>
    <w:rsid w:val="000D253A"/>
    <w:rsid w:val="000D611F"/>
    <w:rsid w:val="000D68E3"/>
    <w:rsid w:val="000E399F"/>
    <w:rsid w:val="000F1F8A"/>
    <w:rsid w:val="000F2CF0"/>
    <w:rsid w:val="000F6210"/>
    <w:rsid w:val="00102FB4"/>
    <w:rsid w:val="0010502E"/>
    <w:rsid w:val="00105B7F"/>
    <w:rsid w:val="00110740"/>
    <w:rsid w:val="00124658"/>
    <w:rsid w:val="001256F7"/>
    <w:rsid w:val="00126C97"/>
    <w:rsid w:val="00134A8B"/>
    <w:rsid w:val="001507C3"/>
    <w:rsid w:val="00150DA1"/>
    <w:rsid w:val="00157749"/>
    <w:rsid w:val="00160EB2"/>
    <w:rsid w:val="00160F1B"/>
    <w:rsid w:val="001715B5"/>
    <w:rsid w:val="0017713A"/>
    <w:rsid w:val="00177BFC"/>
    <w:rsid w:val="001800CA"/>
    <w:rsid w:val="00180840"/>
    <w:rsid w:val="0018457C"/>
    <w:rsid w:val="00186DBB"/>
    <w:rsid w:val="00187C33"/>
    <w:rsid w:val="001901E4"/>
    <w:rsid w:val="001913B5"/>
    <w:rsid w:val="00194FBC"/>
    <w:rsid w:val="00195CBF"/>
    <w:rsid w:val="001A046C"/>
    <w:rsid w:val="001A0B15"/>
    <w:rsid w:val="001A1566"/>
    <w:rsid w:val="001B1EBC"/>
    <w:rsid w:val="001B3B5D"/>
    <w:rsid w:val="001B5515"/>
    <w:rsid w:val="001B5B40"/>
    <w:rsid w:val="001B5B61"/>
    <w:rsid w:val="001C0CA7"/>
    <w:rsid w:val="001D6516"/>
    <w:rsid w:val="001E0FDF"/>
    <w:rsid w:val="001E1A8E"/>
    <w:rsid w:val="001E316E"/>
    <w:rsid w:val="001E629C"/>
    <w:rsid w:val="001F31B0"/>
    <w:rsid w:val="001F3248"/>
    <w:rsid w:val="001F4913"/>
    <w:rsid w:val="001F6B91"/>
    <w:rsid w:val="001F711C"/>
    <w:rsid w:val="001F7DD4"/>
    <w:rsid w:val="002000B9"/>
    <w:rsid w:val="00202681"/>
    <w:rsid w:val="00204D51"/>
    <w:rsid w:val="00206B40"/>
    <w:rsid w:val="00207CFC"/>
    <w:rsid w:val="002104B2"/>
    <w:rsid w:val="00213688"/>
    <w:rsid w:val="00225496"/>
    <w:rsid w:val="00227164"/>
    <w:rsid w:val="00231A8E"/>
    <w:rsid w:val="002334B4"/>
    <w:rsid w:val="002434AC"/>
    <w:rsid w:val="0024601C"/>
    <w:rsid w:val="00253444"/>
    <w:rsid w:val="002536F5"/>
    <w:rsid w:val="00261509"/>
    <w:rsid w:val="002720F8"/>
    <w:rsid w:val="00272D8A"/>
    <w:rsid w:val="00280228"/>
    <w:rsid w:val="00281C1B"/>
    <w:rsid w:val="0028321D"/>
    <w:rsid w:val="00287872"/>
    <w:rsid w:val="00297BB9"/>
    <w:rsid w:val="002A1527"/>
    <w:rsid w:val="002A1FDF"/>
    <w:rsid w:val="002A35CF"/>
    <w:rsid w:val="002A6F9B"/>
    <w:rsid w:val="002B64E1"/>
    <w:rsid w:val="002C794C"/>
    <w:rsid w:val="002D042D"/>
    <w:rsid w:val="002D60F0"/>
    <w:rsid w:val="002D6BDC"/>
    <w:rsid w:val="002D7F4D"/>
    <w:rsid w:val="002E0C18"/>
    <w:rsid w:val="00303939"/>
    <w:rsid w:val="0030455F"/>
    <w:rsid w:val="00310AC7"/>
    <w:rsid w:val="00315BBE"/>
    <w:rsid w:val="00326225"/>
    <w:rsid w:val="00343647"/>
    <w:rsid w:val="003447CF"/>
    <w:rsid w:val="00353DD6"/>
    <w:rsid w:val="0035756C"/>
    <w:rsid w:val="003630F2"/>
    <w:rsid w:val="00363FCF"/>
    <w:rsid w:val="003672FA"/>
    <w:rsid w:val="00371401"/>
    <w:rsid w:val="0037339C"/>
    <w:rsid w:val="00377E4F"/>
    <w:rsid w:val="003876CF"/>
    <w:rsid w:val="00393F03"/>
    <w:rsid w:val="003A655B"/>
    <w:rsid w:val="003B0FC9"/>
    <w:rsid w:val="003B630E"/>
    <w:rsid w:val="003C74F6"/>
    <w:rsid w:val="003C7951"/>
    <w:rsid w:val="003C7BBF"/>
    <w:rsid w:val="003D0DD1"/>
    <w:rsid w:val="003D3C85"/>
    <w:rsid w:val="003E26E5"/>
    <w:rsid w:val="003E32E5"/>
    <w:rsid w:val="003E3EA5"/>
    <w:rsid w:val="003E7A0D"/>
    <w:rsid w:val="003F0B99"/>
    <w:rsid w:val="003F357C"/>
    <w:rsid w:val="004023D7"/>
    <w:rsid w:val="00410600"/>
    <w:rsid w:val="0042253A"/>
    <w:rsid w:val="0043225F"/>
    <w:rsid w:val="004517FC"/>
    <w:rsid w:val="004532A5"/>
    <w:rsid w:val="00456616"/>
    <w:rsid w:val="004755F7"/>
    <w:rsid w:val="004841E9"/>
    <w:rsid w:val="00485ED8"/>
    <w:rsid w:val="004871AD"/>
    <w:rsid w:val="00487276"/>
    <w:rsid w:val="00495DDE"/>
    <w:rsid w:val="004B00A9"/>
    <w:rsid w:val="004B2914"/>
    <w:rsid w:val="004B34C3"/>
    <w:rsid w:val="004D04E4"/>
    <w:rsid w:val="004D6A8D"/>
    <w:rsid w:val="004F4EEF"/>
    <w:rsid w:val="004F6F86"/>
    <w:rsid w:val="00505865"/>
    <w:rsid w:val="00507953"/>
    <w:rsid w:val="00510029"/>
    <w:rsid w:val="005215C7"/>
    <w:rsid w:val="0052631C"/>
    <w:rsid w:val="00527910"/>
    <w:rsid w:val="00530015"/>
    <w:rsid w:val="00531CE4"/>
    <w:rsid w:val="00547201"/>
    <w:rsid w:val="0056123E"/>
    <w:rsid w:val="00561BED"/>
    <w:rsid w:val="00563138"/>
    <w:rsid w:val="0057068A"/>
    <w:rsid w:val="0057090A"/>
    <w:rsid w:val="005736BB"/>
    <w:rsid w:val="00576018"/>
    <w:rsid w:val="00581260"/>
    <w:rsid w:val="00597B9C"/>
    <w:rsid w:val="005B5259"/>
    <w:rsid w:val="005B6A8A"/>
    <w:rsid w:val="005C2CF7"/>
    <w:rsid w:val="005D3F9F"/>
    <w:rsid w:val="005E3B7D"/>
    <w:rsid w:val="005E5042"/>
    <w:rsid w:val="00601C54"/>
    <w:rsid w:val="006045CE"/>
    <w:rsid w:val="00612981"/>
    <w:rsid w:val="00616B88"/>
    <w:rsid w:val="00617C33"/>
    <w:rsid w:val="0063006F"/>
    <w:rsid w:val="00633704"/>
    <w:rsid w:val="00640ADD"/>
    <w:rsid w:val="00646BDA"/>
    <w:rsid w:val="00647991"/>
    <w:rsid w:val="00654F16"/>
    <w:rsid w:val="00661901"/>
    <w:rsid w:val="006634C4"/>
    <w:rsid w:val="0066399A"/>
    <w:rsid w:val="00665915"/>
    <w:rsid w:val="00665998"/>
    <w:rsid w:val="00667166"/>
    <w:rsid w:val="00672F3A"/>
    <w:rsid w:val="0067434F"/>
    <w:rsid w:val="00675666"/>
    <w:rsid w:val="006834B1"/>
    <w:rsid w:val="00683B25"/>
    <w:rsid w:val="006B2C7E"/>
    <w:rsid w:val="006B5C5C"/>
    <w:rsid w:val="006B6425"/>
    <w:rsid w:val="006C137A"/>
    <w:rsid w:val="006C4235"/>
    <w:rsid w:val="006C6CF1"/>
    <w:rsid w:val="006D06CA"/>
    <w:rsid w:val="006D5C51"/>
    <w:rsid w:val="006D62DB"/>
    <w:rsid w:val="006E2B18"/>
    <w:rsid w:val="006F24D6"/>
    <w:rsid w:val="006F5BDB"/>
    <w:rsid w:val="006F6352"/>
    <w:rsid w:val="006F7E31"/>
    <w:rsid w:val="00701C06"/>
    <w:rsid w:val="0070218B"/>
    <w:rsid w:val="0070776F"/>
    <w:rsid w:val="00707F1D"/>
    <w:rsid w:val="00714221"/>
    <w:rsid w:val="007169A8"/>
    <w:rsid w:val="007203F0"/>
    <w:rsid w:val="00722338"/>
    <w:rsid w:val="00723AF2"/>
    <w:rsid w:val="00725514"/>
    <w:rsid w:val="00734308"/>
    <w:rsid w:val="00736AAE"/>
    <w:rsid w:val="00742D4C"/>
    <w:rsid w:val="007440B8"/>
    <w:rsid w:val="00746431"/>
    <w:rsid w:val="007514CE"/>
    <w:rsid w:val="00755F9D"/>
    <w:rsid w:val="00757B5D"/>
    <w:rsid w:val="007647BA"/>
    <w:rsid w:val="00772D74"/>
    <w:rsid w:val="007761DB"/>
    <w:rsid w:val="00790A95"/>
    <w:rsid w:val="00793F5C"/>
    <w:rsid w:val="007A6971"/>
    <w:rsid w:val="007B233E"/>
    <w:rsid w:val="007B3DD0"/>
    <w:rsid w:val="007B5929"/>
    <w:rsid w:val="007B64CC"/>
    <w:rsid w:val="007D18A6"/>
    <w:rsid w:val="007F5772"/>
    <w:rsid w:val="007F6460"/>
    <w:rsid w:val="007F7DD2"/>
    <w:rsid w:val="00802AC4"/>
    <w:rsid w:val="00803061"/>
    <w:rsid w:val="00813387"/>
    <w:rsid w:val="00816608"/>
    <w:rsid w:val="008269EE"/>
    <w:rsid w:val="008310D4"/>
    <w:rsid w:val="00831522"/>
    <w:rsid w:val="00836BE3"/>
    <w:rsid w:val="00850EA6"/>
    <w:rsid w:val="00867917"/>
    <w:rsid w:val="00895B51"/>
    <w:rsid w:val="008A1A55"/>
    <w:rsid w:val="008A43E1"/>
    <w:rsid w:val="008A4D11"/>
    <w:rsid w:val="008B00A6"/>
    <w:rsid w:val="008B03D2"/>
    <w:rsid w:val="008C3F34"/>
    <w:rsid w:val="008C46D0"/>
    <w:rsid w:val="008D65C3"/>
    <w:rsid w:val="008E2A71"/>
    <w:rsid w:val="008E2E86"/>
    <w:rsid w:val="008E545D"/>
    <w:rsid w:val="008F396A"/>
    <w:rsid w:val="008F76FF"/>
    <w:rsid w:val="00900776"/>
    <w:rsid w:val="009110C5"/>
    <w:rsid w:val="00911A0A"/>
    <w:rsid w:val="00915089"/>
    <w:rsid w:val="00930D9C"/>
    <w:rsid w:val="00934ADA"/>
    <w:rsid w:val="00937457"/>
    <w:rsid w:val="0094047A"/>
    <w:rsid w:val="009442CA"/>
    <w:rsid w:val="00944AE3"/>
    <w:rsid w:val="009521B2"/>
    <w:rsid w:val="00966639"/>
    <w:rsid w:val="009713B6"/>
    <w:rsid w:val="00971765"/>
    <w:rsid w:val="00973D02"/>
    <w:rsid w:val="00973E8B"/>
    <w:rsid w:val="009875AA"/>
    <w:rsid w:val="009913FF"/>
    <w:rsid w:val="009939B2"/>
    <w:rsid w:val="009A036D"/>
    <w:rsid w:val="009A5BE5"/>
    <w:rsid w:val="009A7BDC"/>
    <w:rsid w:val="009B252D"/>
    <w:rsid w:val="009B3840"/>
    <w:rsid w:val="009C23EB"/>
    <w:rsid w:val="009D30C4"/>
    <w:rsid w:val="009D619F"/>
    <w:rsid w:val="009E0B88"/>
    <w:rsid w:val="009E508B"/>
    <w:rsid w:val="009F1E0A"/>
    <w:rsid w:val="009F35C4"/>
    <w:rsid w:val="00A043A8"/>
    <w:rsid w:val="00A101CE"/>
    <w:rsid w:val="00A1081E"/>
    <w:rsid w:val="00A11025"/>
    <w:rsid w:val="00A23DDC"/>
    <w:rsid w:val="00A24CA9"/>
    <w:rsid w:val="00A25AF0"/>
    <w:rsid w:val="00A32B7E"/>
    <w:rsid w:val="00A33498"/>
    <w:rsid w:val="00A352F5"/>
    <w:rsid w:val="00A430FF"/>
    <w:rsid w:val="00A52B25"/>
    <w:rsid w:val="00A5630A"/>
    <w:rsid w:val="00A610B4"/>
    <w:rsid w:val="00A6193F"/>
    <w:rsid w:val="00A656C1"/>
    <w:rsid w:val="00A71D01"/>
    <w:rsid w:val="00A74E70"/>
    <w:rsid w:val="00A84CCE"/>
    <w:rsid w:val="00A873A5"/>
    <w:rsid w:val="00AB0007"/>
    <w:rsid w:val="00AC1327"/>
    <w:rsid w:val="00AC6DF1"/>
    <w:rsid w:val="00AD5D05"/>
    <w:rsid w:val="00AD69B4"/>
    <w:rsid w:val="00AD6A96"/>
    <w:rsid w:val="00AF2F4D"/>
    <w:rsid w:val="00AF7CC4"/>
    <w:rsid w:val="00B00B0E"/>
    <w:rsid w:val="00B014B5"/>
    <w:rsid w:val="00B144C2"/>
    <w:rsid w:val="00B20E64"/>
    <w:rsid w:val="00B25800"/>
    <w:rsid w:val="00B3193B"/>
    <w:rsid w:val="00B32FD3"/>
    <w:rsid w:val="00B3566A"/>
    <w:rsid w:val="00B415C0"/>
    <w:rsid w:val="00B44F14"/>
    <w:rsid w:val="00B45F8F"/>
    <w:rsid w:val="00B640AB"/>
    <w:rsid w:val="00B642EA"/>
    <w:rsid w:val="00B64DE0"/>
    <w:rsid w:val="00B75E84"/>
    <w:rsid w:val="00B82F7F"/>
    <w:rsid w:val="00B85266"/>
    <w:rsid w:val="00B93453"/>
    <w:rsid w:val="00B9752E"/>
    <w:rsid w:val="00BA169F"/>
    <w:rsid w:val="00BA2F36"/>
    <w:rsid w:val="00BA4B41"/>
    <w:rsid w:val="00BB6DE6"/>
    <w:rsid w:val="00BB6E83"/>
    <w:rsid w:val="00BD77FA"/>
    <w:rsid w:val="00BE1C6F"/>
    <w:rsid w:val="00BE46B1"/>
    <w:rsid w:val="00BE46E7"/>
    <w:rsid w:val="00BE66A5"/>
    <w:rsid w:val="00C013D4"/>
    <w:rsid w:val="00C059A9"/>
    <w:rsid w:val="00C14677"/>
    <w:rsid w:val="00C15A33"/>
    <w:rsid w:val="00C213B1"/>
    <w:rsid w:val="00C36678"/>
    <w:rsid w:val="00C41B96"/>
    <w:rsid w:val="00C54F35"/>
    <w:rsid w:val="00C55462"/>
    <w:rsid w:val="00C55CEB"/>
    <w:rsid w:val="00C57E51"/>
    <w:rsid w:val="00C725A0"/>
    <w:rsid w:val="00C73CCE"/>
    <w:rsid w:val="00C74C5F"/>
    <w:rsid w:val="00C80B32"/>
    <w:rsid w:val="00C864CD"/>
    <w:rsid w:val="00C9015C"/>
    <w:rsid w:val="00C9077A"/>
    <w:rsid w:val="00C94C04"/>
    <w:rsid w:val="00C96165"/>
    <w:rsid w:val="00C9714E"/>
    <w:rsid w:val="00CA2930"/>
    <w:rsid w:val="00CC07AA"/>
    <w:rsid w:val="00CC28A8"/>
    <w:rsid w:val="00CC3887"/>
    <w:rsid w:val="00CC7625"/>
    <w:rsid w:val="00CD3536"/>
    <w:rsid w:val="00CD65C7"/>
    <w:rsid w:val="00CF601C"/>
    <w:rsid w:val="00CF6334"/>
    <w:rsid w:val="00CF7186"/>
    <w:rsid w:val="00D0017B"/>
    <w:rsid w:val="00D008BA"/>
    <w:rsid w:val="00D03500"/>
    <w:rsid w:val="00D15CA7"/>
    <w:rsid w:val="00D23B1F"/>
    <w:rsid w:val="00D23D84"/>
    <w:rsid w:val="00D2439F"/>
    <w:rsid w:val="00D32A38"/>
    <w:rsid w:val="00D33AD5"/>
    <w:rsid w:val="00D36C4D"/>
    <w:rsid w:val="00D406AB"/>
    <w:rsid w:val="00D46490"/>
    <w:rsid w:val="00D47DE0"/>
    <w:rsid w:val="00D50085"/>
    <w:rsid w:val="00D51CDD"/>
    <w:rsid w:val="00D6480D"/>
    <w:rsid w:val="00D70206"/>
    <w:rsid w:val="00D85559"/>
    <w:rsid w:val="00D86933"/>
    <w:rsid w:val="00D91247"/>
    <w:rsid w:val="00D91B3A"/>
    <w:rsid w:val="00DB0841"/>
    <w:rsid w:val="00DB1663"/>
    <w:rsid w:val="00DC2496"/>
    <w:rsid w:val="00DC6034"/>
    <w:rsid w:val="00DD0382"/>
    <w:rsid w:val="00DD0A68"/>
    <w:rsid w:val="00DD6151"/>
    <w:rsid w:val="00DF560D"/>
    <w:rsid w:val="00E00E10"/>
    <w:rsid w:val="00E1628A"/>
    <w:rsid w:val="00E21E80"/>
    <w:rsid w:val="00E2513A"/>
    <w:rsid w:val="00E32C9A"/>
    <w:rsid w:val="00E33DC0"/>
    <w:rsid w:val="00E35ED0"/>
    <w:rsid w:val="00E409DE"/>
    <w:rsid w:val="00E42EA6"/>
    <w:rsid w:val="00E46C4B"/>
    <w:rsid w:val="00E51E36"/>
    <w:rsid w:val="00E62C9E"/>
    <w:rsid w:val="00E84C57"/>
    <w:rsid w:val="00E87698"/>
    <w:rsid w:val="00E90419"/>
    <w:rsid w:val="00E94915"/>
    <w:rsid w:val="00EA7586"/>
    <w:rsid w:val="00EB0550"/>
    <w:rsid w:val="00EB3797"/>
    <w:rsid w:val="00EB644B"/>
    <w:rsid w:val="00EB6F4B"/>
    <w:rsid w:val="00EB76D8"/>
    <w:rsid w:val="00EC47BA"/>
    <w:rsid w:val="00EC5130"/>
    <w:rsid w:val="00EC5842"/>
    <w:rsid w:val="00EC79B8"/>
    <w:rsid w:val="00ED6486"/>
    <w:rsid w:val="00EE51E2"/>
    <w:rsid w:val="00EE636B"/>
    <w:rsid w:val="00EF30E2"/>
    <w:rsid w:val="00EF5706"/>
    <w:rsid w:val="00EF74FE"/>
    <w:rsid w:val="00F0306C"/>
    <w:rsid w:val="00F03CEE"/>
    <w:rsid w:val="00F1647E"/>
    <w:rsid w:val="00F24571"/>
    <w:rsid w:val="00F30A5E"/>
    <w:rsid w:val="00F33789"/>
    <w:rsid w:val="00F35FA2"/>
    <w:rsid w:val="00F43D14"/>
    <w:rsid w:val="00F50067"/>
    <w:rsid w:val="00F544F2"/>
    <w:rsid w:val="00F55D39"/>
    <w:rsid w:val="00F6310B"/>
    <w:rsid w:val="00F6449D"/>
    <w:rsid w:val="00F81470"/>
    <w:rsid w:val="00F81BD1"/>
    <w:rsid w:val="00F846C0"/>
    <w:rsid w:val="00F84E5F"/>
    <w:rsid w:val="00FA42C5"/>
    <w:rsid w:val="00FB0140"/>
    <w:rsid w:val="00FB3340"/>
    <w:rsid w:val="00FB6618"/>
    <w:rsid w:val="00FC59B3"/>
    <w:rsid w:val="00FE03EC"/>
    <w:rsid w:val="00FE0FD5"/>
    <w:rsid w:val="00FE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4CECE"/>
  <w15:docId w15:val="{6708FC3A-71A5-4927-9CA0-DB077727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74FE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F74FE"/>
    <w:rPr>
      <w:sz w:val="22"/>
      <w:szCs w:val="22"/>
    </w:rPr>
  </w:style>
  <w:style w:type="character" w:customStyle="1" w:styleId="st">
    <w:name w:val="st"/>
    <w:basedOn w:val="Standardnpsmoodstavce"/>
    <w:rsid w:val="00EF74FE"/>
  </w:style>
  <w:style w:type="character" w:customStyle="1" w:styleId="nowrap">
    <w:name w:val="nowrap"/>
    <w:basedOn w:val="Standardnpsmoodstavce"/>
    <w:rsid w:val="00EF74FE"/>
  </w:style>
  <w:style w:type="character" w:styleId="Siln">
    <w:name w:val="Strong"/>
    <w:basedOn w:val="Standardnpsmoodstavce"/>
    <w:uiPriority w:val="22"/>
    <w:qFormat/>
    <w:rsid w:val="00EF74FE"/>
    <w:rPr>
      <w:b/>
      <w:bCs/>
    </w:rPr>
  </w:style>
  <w:style w:type="character" w:customStyle="1" w:styleId="tsubjname">
    <w:name w:val="tsubjname"/>
    <w:basedOn w:val="Standardnpsmoodstavce"/>
    <w:rsid w:val="00EF74FE"/>
  </w:style>
  <w:style w:type="paragraph" w:styleId="Odstavecseseznamem">
    <w:name w:val="List Paragraph"/>
    <w:basedOn w:val="Normln"/>
    <w:uiPriority w:val="99"/>
    <w:qFormat/>
    <w:rsid w:val="00661901"/>
    <w:pPr>
      <w:ind w:left="720"/>
      <w:contextualSpacing/>
    </w:pPr>
  </w:style>
  <w:style w:type="paragraph" w:customStyle="1" w:styleId="bno">
    <w:name w:val="_bno"/>
    <w:basedOn w:val="Normln"/>
    <w:rsid w:val="00B144C2"/>
    <w:pPr>
      <w:spacing w:after="120" w:line="320" w:lineRule="atLeast"/>
      <w:ind w:left="720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404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4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4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04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04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047A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047A"/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RadekL1">
    <w:name w:val="Radek_L1"/>
    <w:basedOn w:val="Normln"/>
    <w:next w:val="Zkladntext"/>
    <w:uiPriority w:val="99"/>
    <w:rsid w:val="00D86933"/>
    <w:pPr>
      <w:numPr>
        <w:numId w:val="15"/>
      </w:numPr>
      <w:spacing w:after="240"/>
      <w:jc w:val="center"/>
      <w:outlineLvl w:val="0"/>
    </w:pPr>
    <w:rPr>
      <w:rFonts w:eastAsia="PMingLiU"/>
      <w:sz w:val="22"/>
      <w:szCs w:val="22"/>
      <w:lang w:val="en-US" w:eastAsia="en-US"/>
    </w:rPr>
  </w:style>
  <w:style w:type="paragraph" w:customStyle="1" w:styleId="RadekL2">
    <w:name w:val="Radek_L2"/>
    <w:basedOn w:val="RadekL1"/>
    <w:next w:val="Zkladntext"/>
    <w:uiPriority w:val="99"/>
    <w:rsid w:val="00D86933"/>
    <w:pPr>
      <w:numPr>
        <w:ilvl w:val="1"/>
      </w:numPr>
      <w:jc w:val="both"/>
      <w:outlineLvl w:val="1"/>
    </w:pPr>
  </w:style>
  <w:style w:type="paragraph" w:customStyle="1" w:styleId="RadekL3">
    <w:name w:val="Radek_L3"/>
    <w:basedOn w:val="RadekL2"/>
    <w:next w:val="Zkladntext"/>
    <w:uiPriority w:val="99"/>
    <w:rsid w:val="00D86933"/>
    <w:pPr>
      <w:numPr>
        <w:ilvl w:val="2"/>
      </w:numPr>
      <w:outlineLvl w:val="2"/>
    </w:pPr>
  </w:style>
  <w:style w:type="paragraph" w:customStyle="1" w:styleId="RadekL4">
    <w:name w:val="Radek_L4"/>
    <w:basedOn w:val="RadekL3"/>
    <w:next w:val="Zkladntext"/>
    <w:uiPriority w:val="99"/>
    <w:rsid w:val="00D86933"/>
    <w:pPr>
      <w:numPr>
        <w:ilvl w:val="3"/>
      </w:numPr>
      <w:outlineLvl w:val="3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8693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86933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873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73A5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873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873A5"/>
    <w:rPr>
      <w:rFonts w:ascii="Times New Roman" w:eastAsia="Times New Roman" w:hAnsi="Times New Roman" w:cs="Times New Roman"/>
      <w:lang w:eastAsia="cs-CZ"/>
    </w:rPr>
  </w:style>
  <w:style w:type="paragraph" w:styleId="Revize">
    <w:name w:val="Revision"/>
    <w:hidden/>
    <w:uiPriority w:val="99"/>
    <w:semiHidden/>
    <w:rsid w:val="003447CF"/>
    <w:rPr>
      <w:rFonts w:ascii="Times New Roman" w:eastAsia="Times New Roman" w:hAnsi="Times New Roman" w:cs="Times New Roman"/>
      <w:lang w:eastAsia="cs-CZ"/>
    </w:rPr>
  </w:style>
  <w:style w:type="paragraph" w:customStyle="1" w:styleId="Default">
    <w:name w:val="Default"/>
    <w:rsid w:val="00A6193F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E8880-D190-4A83-9E73-4A731C5C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3545</Words>
  <Characters>20920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Ondřej Lněnička</cp:lastModifiedBy>
  <cp:revision>5</cp:revision>
  <cp:lastPrinted>2020-04-14T19:32:00Z</cp:lastPrinted>
  <dcterms:created xsi:type="dcterms:W3CDTF">2020-04-14T22:26:00Z</dcterms:created>
  <dcterms:modified xsi:type="dcterms:W3CDTF">2020-05-07T11:22:00Z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aetorDocumentId">
    <vt:lpwstr>9e7a3126-4245-45d6-ba99-7bb6cb166bfb</vt:lpwstr>
  </property>
  <property fmtid="{D5CDD505-2E9C-101B-9397-08002B2CF9AE}" pid="3" name="PraetorDocumentNumber">
    <vt:lpwstr>27627217</vt:lpwstr>
  </property>
  <property fmtid="{D5CDD505-2E9C-101B-9397-08002B2CF9AE}" pid="4" name="PraetorDocumentBarCode">
    <vt:lpwstr>27627217</vt:lpwstr>
  </property>
</Properties>
</file>